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70A72" w14:textId="77777777" w:rsidR="00195CA5" w:rsidRPr="0009319B" w:rsidRDefault="004111CF" w:rsidP="0013647F">
      <w:pPr>
        <w:autoSpaceDE w:val="0"/>
        <w:autoSpaceDN w:val="0"/>
        <w:adjustRightInd w:val="0"/>
        <w:jc w:val="center"/>
        <w:rPr>
          <w:rFonts w:asciiTheme="majorHAnsi" w:eastAsiaTheme="majorEastAsia" w:hAnsiTheme="majorHAnsi" w:cstheme="majorHAnsi"/>
          <w:b/>
          <w:kern w:val="0"/>
          <w:sz w:val="22"/>
        </w:rPr>
      </w:pPr>
      <w:r w:rsidRPr="0009319B">
        <w:rPr>
          <w:rFonts w:asciiTheme="majorHAnsi" w:eastAsiaTheme="majorEastAsia" w:hAnsiTheme="majorHAnsi" w:cstheme="majorHAnsi"/>
          <w:b/>
          <w:kern w:val="0"/>
          <w:sz w:val="22"/>
        </w:rPr>
        <w:t>一般財団法人</w:t>
      </w:r>
      <w:bookmarkStart w:id="0" w:name="_Hlk62725952"/>
      <w:r w:rsidR="001C4B8C" w:rsidRPr="001C4B8C">
        <w:rPr>
          <w:rFonts w:asciiTheme="majorHAnsi" w:eastAsiaTheme="majorEastAsia" w:hAnsiTheme="majorHAnsi" w:cstheme="majorHAnsi" w:hint="eastAsia"/>
          <w:b/>
          <w:kern w:val="0"/>
          <w:sz w:val="22"/>
        </w:rPr>
        <w:t>YUMI KATSURA</w:t>
      </w:r>
      <w:r w:rsidR="001C4B8C" w:rsidRPr="001C4B8C">
        <w:rPr>
          <w:rFonts w:asciiTheme="majorHAnsi" w:eastAsiaTheme="majorEastAsia" w:hAnsiTheme="majorHAnsi" w:cstheme="majorHAnsi" w:hint="eastAsia"/>
          <w:b/>
          <w:kern w:val="0"/>
          <w:sz w:val="22"/>
        </w:rPr>
        <w:t>記念</w:t>
      </w:r>
      <w:bookmarkEnd w:id="0"/>
      <w:r w:rsidR="001C4B8C" w:rsidRPr="001C4B8C">
        <w:rPr>
          <w:rFonts w:asciiTheme="majorHAnsi" w:eastAsiaTheme="majorEastAsia" w:hAnsiTheme="majorHAnsi" w:cstheme="majorHAnsi" w:hint="eastAsia"/>
          <w:b/>
          <w:kern w:val="0"/>
          <w:sz w:val="22"/>
        </w:rPr>
        <w:t>財団</w:t>
      </w:r>
    </w:p>
    <w:p w14:paraId="67189BAB" w14:textId="77777777" w:rsidR="0036341A" w:rsidRPr="0009319B" w:rsidRDefault="0036341A" w:rsidP="0013647F">
      <w:pPr>
        <w:autoSpaceDE w:val="0"/>
        <w:autoSpaceDN w:val="0"/>
        <w:adjustRightInd w:val="0"/>
        <w:jc w:val="center"/>
        <w:rPr>
          <w:rFonts w:asciiTheme="majorHAnsi" w:eastAsiaTheme="majorEastAsia" w:hAnsiTheme="majorHAnsi" w:cstheme="majorHAnsi"/>
          <w:b/>
          <w:kern w:val="0"/>
          <w:sz w:val="22"/>
        </w:rPr>
      </w:pPr>
    </w:p>
    <w:p w14:paraId="3618CA76" w14:textId="6050527F" w:rsidR="004111CF" w:rsidRPr="0009319B" w:rsidRDefault="001C4B8C" w:rsidP="0013647F">
      <w:pPr>
        <w:autoSpaceDE w:val="0"/>
        <w:autoSpaceDN w:val="0"/>
        <w:adjustRightInd w:val="0"/>
        <w:jc w:val="center"/>
        <w:rPr>
          <w:rFonts w:asciiTheme="majorHAnsi" w:eastAsiaTheme="majorEastAsia" w:hAnsiTheme="majorHAnsi" w:cstheme="majorHAnsi"/>
          <w:b/>
          <w:kern w:val="0"/>
          <w:sz w:val="28"/>
        </w:rPr>
      </w:pPr>
      <w:r w:rsidRPr="001C4B8C">
        <w:rPr>
          <w:rFonts w:asciiTheme="majorHAnsi" w:eastAsiaTheme="majorEastAsia" w:hAnsiTheme="majorHAnsi" w:cstheme="majorHAnsi" w:hint="eastAsia"/>
          <w:b/>
          <w:kern w:val="0"/>
          <w:sz w:val="28"/>
        </w:rPr>
        <w:t>YUMI KATSURA</w:t>
      </w:r>
      <w:r w:rsidRPr="001C4B8C">
        <w:rPr>
          <w:rFonts w:asciiTheme="majorHAnsi" w:eastAsiaTheme="majorEastAsia" w:hAnsiTheme="majorHAnsi" w:cstheme="majorHAnsi" w:hint="eastAsia"/>
          <w:b/>
          <w:kern w:val="0"/>
          <w:sz w:val="28"/>
        </w:rPr>
        <w:t>記念</w:t>
      </w:r>
      <w:r w:rsidR="00F52535">
        <w:rPr>
          <w:rFonts w:asciiTheme="majorHAnsi" w:eastAsiaTheme="majorEastAsia" w:hAnsiTheme="majorHAnsi" w:cstheme="majorHAnsi" w:hint="eastAsia"/>
          <w:b/>
          <w:kern w:val="0"/>
          <w:sz w:val="28"/>
        </w:rPr>
        <w:t>財団</w:t>
      </w:r>
      <w:r w:rsidR="00F00A12" w:rsidRPr="0009319B">
        <w:rPr>
          <w:rFonts w:asciiTheme="majorHAnsi" w:eastAsiaTheme="majorEastAsia" w:hAnsiTheme="majorHAnsi" w:cstheme="majorHAnsi"/>
          <w:b/>
          <w:kern w:val="0"/>
          <w:sz w:val="28"/>
        </w:rPr>
        <w:t>奨学金</w:t>
      </w:r>
    </w:p>
    <w:p w14:paraId="701BD473" w14:textId="622D4ACC" w:rsidR="004111CF" w:rsidRPr="0009319B" w:rsidRDefault="00195CA5" w:rsidP="0013647F">
      <w:pPr>
        <w:autoSpaceDE w:val="0"/>
        <w:autoSpaceDN w:val="0"/>
        <w:adjustRightInd w:val="0"/>
        <w:jc w:val="center"/>
        <w:rPr>
          <w:rFonts w:asciiTheme="majorHAnsi" w:eastAsiaTheme="majorEastAsia" w:hAnsiTheme="majorHAnsi" w:cstheme="majorHAnsi"/>
          <w:b/>
          <w:kern w:val="0"/>
          <w:sz w:val="24"/>
        </w:rPr>
      </w:pPr>
      <w:r w:rsidRPr="0009319B">
        <w:rPr>
          <w:rFonts w:asciiTheme="majorHAnsi" w:eastAsiaTheme="majorEastAsia" w:hAnsiTheme="majorHAnsi" w:cstheme="majorHAnsi"/>
          <w:b/>
          <w:kern w:val="0"/>
          <w:sz w:val="24"/>
        </w:rPr>
        <w:t>第</w:t>
      </w:r>
      <w:r w:rsidR="00EE5CBB">
        <w:rPr>
          <w:rFonts w:asciiTheme="majorHAnsi" w:eastAsiaTheme="majorEastAsia" w:hAnsiTheme="majorHAnsi" w:cstheme="majorHAnsi" w:hint="eastAsia"/>
          <w:b/>
          <w:kern w:val="0"/>
          <w:sz w:val="24"/>
        </w:rPr>
        <w:t>1</w:t>
      </w:r>
      <w:r w:rsidR="00A95B81" w:rsidRPr="0009319B">
        <w:rPr>
          <w:rFonts w:asciiTheme="majorHAnsi" w:eastAsiaTheme="majorEastAsia" w:hAnsiTheme="majorHAnsi" w:cstheme="majorHAnsi"/>
          <w:b/>
          <w:kern w:val="0"/>
          <w:sz w:val="24"/>
        </w:rPr>
        <w:t>回（</w:t>
      </w:r>
      <w:r w:rsidR="00EE5CBB">
        <w:rPr>
          <w:rFonts w:asciiTheme="majorHAnsi" w:eastAsiaTheme="majorEastAsia" w:hAnsiTheme="majorHAnsi" w:cstheme="majorHAnsi" w:hint="eastAsia"/>
          <w:b/>
          <w:kern w:val="0"/>
          <w:sz w:val="24"/>
        </w:rPr>
        <w:t>2</w:t>
      </w:r>
      <w:r w:rsidR="00EE5CBB">
        <w:rPr>
          <w:rFonts w:asciiTheme="majorHAnsi" w:eastAsiaTheme="majorEastAsia" w:hAnsiTheme="majorHAnsi" w:cstheme="majorHAnsi"/>
          <w:b/>
          <w:kern w:val="0"/>
          <w:sz w:val="24"/>
        </w:rPr>
        <w:t>02</w:t>
      </w:r>
      <w:r w:rsidR="00F73A45">
        <w:rPr>
          <w:rFonts w:asciiTheme="majorHAnsi" w:eastAsiaTheme="majorEastAsia" w:hAnsiTheme="majorHAnsi" w:cstheme="majorHAnsi"/>
          <w:b/>
          <w:kern w:val="0"/>
          <w:sz w:val="24"/>
        </w:rPr>
        <w:t>1</w:t>
      </w:r>
      <w:r w:rsidR="004111CF" w:rsidRPr="0009319B">
        <w:rPr>
          <w:rFonts w:asciiTheme="majorHAnsi" w:eastAsiaTheme="majorEastAsia" w:hAnsiTheme="majorHAnsi" w:cstheme="majorHAnsi"/>
          <w:b/>
          <w:kern w:val="0"/>
          <w:sz w:val="24"/>
        </w:rPr>
        <w:t>年度</w:t>
      </w:r>
      <w:r w:rsidR="00A95B81" w:rsidRPr="0009319B">
        <w:rPr>
          <w:rFonts w:asciiTheme="majorHAnsi" w:eastAsiaTheme="majorEastAsia" w:hAnsiTheme="majorHAnsi" w:cstheme="majorHAnsi"/>
          <w:b/>
          <w:kern w:val="0"/>
          <w:sz w:val="24"/>
        </w:rPr>
        <w:t>）</w:t>
      </w:r>
      <w:r w:rsidR="004111CF" w:rsidRPr="0009319B">
        <w:rPr>
          <w:rFonts w:asciiTheme="majorHAnsi" w:eastAsiaTheme="majorEastAsia" w:hAnsiTheme="majorHAnsi" w:cstheme="majorHAnsi"/>
          <w:b/>
          <w:kern w:val="0"/>
          <w:sz w:val="24"/>
        </w:rPr>
        <w:t xml:space="preserve"> </w:t>
      </w:r>
      <w:r w:rsidR="004111CF" w:rsidRPr="0009319B">
        <w:rPr>
          <w:rFonts w:asciiTheme="majorHAnsi" w:eastAsiaTheme="majorEastAsia" w:hAnsiTheme="majorHAnsi" w:cstheme="majorHAnsi"/>
          <w:b/>
          <w:kern w:val="0"/>
          <w:sz w:val="24"/>
        </w:rPr>
        <w:t>募集要項</w:t>
      </w:r>
    </w:p>
    <w:p w14:paraId="76B239D5" w14:textId="77777777" w:rsidR="0036341A" w:rsidRPr="0009319B" w:rsidRDefault="0036341A" w:rsidP="00A95B81">
      <w:pPr>
        <w:autoSpaceDE w:val="0"/>
        <w:autoSpaceDN w:val="0"/>
        <w:adjustRightInd w:val="0"/>
        <w:rPr>
          <w:rFonts w:asciiTheme="majorHAnsi" w:eastAsiaTheme="majorEastAsia" w:hAnsiTheme="majorHAnsi" w:cstheme="majorHAnsi"/>
          <w:kern w:val="0"/>
          <w:sz w:val="22"/>
        </w:rPr>
      </w:pPr>
    </w:p>
    <w:p w14:paraId="2E619C89" w14:textId="3954B5CA" w:rsidR="00195CA5" w:rsidRPr="0009319B" w:rsidRDefault="001C4B8C" w:rsidP="002E7DF8">
      <w:pPr>
        <w:autoSpaceDE w:val="0"/>
        <w:autoSpaceDN w:val="0"/>
        <w:adjustRightInd w:val="0"/>
        <w:ind w:leftChars="100" w:left="210"/>
        <w:rPr>
          <w:rFonts w:asciiTheme="majorHAnsi" w:eastAsiaTheme="majorEastAsia" w:hAnsiTheme="majorHAnsi" w:cstheme="majorHAnsi"/>
          <w:kern w:val="0"/>
          <w:sz w:val="22"/>
        </w:rPr>
      </w:pPr>
      <w:r w:rsidRPr="001C4B8C">
        <w:rPr>
          <w:rFonts w:asciiTheme="majorHAnsi" w:eastAsiaTheme="majorEastAsia" w:hAnsiTheme="majorHAnsi" w:cstheme="majorHAnsi" w:hint="eastAsia"/>
          <w:kern w:val="0"/>
          <w:sz w:val="22"/>
        </w:rPr>
        <w:t>一般財団法人</w:t>
      </w:r>
      <w:r w:rsidRPr="001C4B8C">
        <w:rPr>
          <w:rFonts w:asciiTheme="majorHAnsi" w:eastAsiaTheme="majorEastAsia" w:hAnsiTheme="majorHAnsi" w:cstheme="majorHAnsi" w:hint="eastAsia"/>
          <w:kern w:val="0"/>
          <w:sz w:val="22"/>
        </w:rPr>
        <w:t>YUMI KATSURA</w:t>
      </w:r>
      <w:r w:rsidRPr="001C4B8C">
        <w:rPr>
          <w:rFonts w:asciiTheme="majorHAnsi" w:eastAsiaTheme="majorEastAsia" w:hAnsiTheme="majorHAnsi" w:cstheme="majorHAnsi" w:hint="eastAsia"/>
          <w:kern w:val="0"/>
          <w:sz w:val="22"/>
        </w:rPr>
        <w:t>記念財団</w:t>
      </w:r>
      <w:r w:rsidR="002E398E" w:rsidRPr="0009319B">
        <w:rPr>
          <w:rFonts w:asciiTheme="majorHAnsi" w:eastAsiaTheme="majorEastAsia" w:hAnsiTheme="majorHAnsi" w:cstheme="majorHAnsi"/>
          <w:kern w:val="0"/>
          <w:sz w:val="22"/>
        </w:rPr>
        <w:t>では、</w:t>
      </w:r>
      <w:r w:rsidR="002E7DF8">
        <w:rPr>
          <w:rFonts w:asciiTheme="majorHAnsi" w:eastAsiaTheme="majorEastAsia" w:hAnsiTheme="majorHAnsi" w:cstheme="majorHAnsi" w:hint="eastAsia"/>
          <w:kern w:val="0"/>
          <w:sz w:val="22"/>
        </w:rPr>
        <w:t>ブライダルに関連する分野の将来有用な</w:t>
      </w:r>
      <w:r w:rsidR="002E398E" w:rsidRPr="0009319B">
        <w:rPr>
          <w:rFonts w:asciiTheme="majorHAnsi" w:eastAsiaTheme="majorEastAsia" w:hAnsiTheme="majorHAnsi" w:cstheme="majorHAnsi"/>
          <w:kern w:val="0"/>
          <w:sz w:val="22"/>
        </w:rPr>
        <w:t>人材の育成</w:t>
      </w:r>
      <w:r w:rsidR="002E7DF8">
        <w:rPr>
          <w:rFonts w:asciiTheme="majorHAnsi" w:eastAsiaTheme="majorEastAsia" w:hAnsiTheme="majorHAnsi" w:cstheme="majorHAnsi" w:hint="eastAsia"/>
          <w:kern w:val="0"/>
          <w:sz w:val="22"/>
        </w:rPr>
        <w:t>及び教育の発展に寄与するため、ブライダル</w:t>
      </w:r>
      <w:r w:rsidR="00195CA5" w:rsidRPr="0009319B">
        <w:rPr>
          <w:rFonts w:asciiTheme="majorHAnsi" w:eastAsiaTheme="majorEastAsia" w:hAnsiTheme="majorHAnsi" w:cstheme="majorHAnsi"/>
          <w:kern w:val="0"/>
          <w:sz w:val="22"/>
        </w:rPr>
        <w:t>分野において活躍する学生に</w:t>
      </w:r>
      <w:r w:rsidR="002E398E" w:rsidRPr="0009319B">
        <w:rPr>
          <w:rFonts w:asciiTheme="majorHAnsi" w:eastAsiaTheme="majorEastAsia" w:hAnsiTheme="majorHAnsi" w:cstheme="majorHAnsi"/>
          <w:kern w:val="0"/>
          <w:sz w:val="22"/>
        </w:rPr>
        <w:t>対する</w:t>
      </w:r>
      <w:r w:rsidR="002E7DF8">
        <w:rPr>
          <w:rFonts w:asciiTheme="majorHAnsi" w:eastAsiaTheme="majorEastAsia" w:hAnsiTheme="majorHAnsi" w:cstheme="majorHAnsi" w:hint="eastAsia"/>
          <w:kern w:val="0"/>
          <w:sz w:val="22"/>
        </w:rPr>
        <w:t>給付型の</w:t>
      </w:r>
      <w:r w:rsidR="002E398E" w:rsidRPr="0009319B">
        <w:rPr>
          <w:rFonts w:asciiTheme="majorHAnsi" w:eastAsiaTheme="majorEastAsia" w:hAnsiTheme="majorHAnsi" w:cstheme="majorHAnsi"/>
          <w:kern w:val="0"/>
          <w:sz w:val="22"/>
        </w:rPr>
        <w:t>「</w:t>
      </w:r>
      <w:r w:rsidR="00EE5CBB">
        <w:rPr>
          <w:rFonts w:asciiTheme="majorHAnsi" w:eastAsiaTheme="majorEastAsia" w:hAnsiTheme="majorHAnsi" w:cstheme="majorHAnsi"/>
          <w:kern w:val="0"/>
          <w:sz w:val="22"/>
        </w:rPr>
        <w:t>202</w:t>
      </w:r>
      <w:r w:rsidR="005F7037">
        <w:rPr>
          <w:rFonts w:asciiTheme="majorHAnsi" w:eastAsiaTheme="majorEastAsia" w:hAnsiTheme="majorHAnsi" w:cstheme="majorHAnsi"/>
          <w:kern w:val="0"/>
          <w:sz w:val="22"/>
        </w:rPr>
        <w:t>1</w:t>
      </w:r>
      <w:r w:rsidR="002E398E" w:rsidRPr="0009319B">
        <w:rPr>
          <w:rFonts w:asciiTheme="majorHAnsi" w:eastAsiaTheme="majorEastAsia" w:hAnsiTheme="majorHAnsi" w:cstheme="majorHAnsi"/>
          <w:kern w:val="0"/>
          <w:sz w:val="22"/>
        </w:rPr>
        <w:t>年度</w:t>
      </w:r>
      <w:r w:rsidR="002E7DF8" w:rsidRPr="002E7DF8">
        <w:rPr>
          <w:rFonts w:asciiTheme="majorHAnsi" w:eastAsiaTheme="majorEastAsia" w:hAnsiTheme="majorHAnsi" w:cstheme="majorHAnsi" w:hint="eastAsia"/>
          <w:kern w:val="0"/>
          <w:sz w:val="22"/>
        </w:rPr>
        <w:t>YUMI KATSURA</w:t>
      </w:r>
      <w:r w:rsidR="002E7DF8" w:rsidRPr="002E7DF8">
        <w:rPr>
          <w:rFonts w:asciiTheme="majorHAnsi" w:eastAsiaTheme="majorEastAsia" w:hAnsiTheme="majorHAnsi" w:cstheme="majorHAnsi" w:hint="eastAsia"/>
          <w:kern w:val="0"/>
          <w:sz w:val="22"/>
        </w:rPr>
        <w:t>記念</w:t>
      </w:r>
      <w:r w:rsidR="00F52535">
        <w:rPr>
          <w:rFonts w:asciiTheme="majorHAnsi" w:eastAsiaTheme="majorEastAsia" w:hAnsiTheme="majorHAnsi" w:cstheme="majorHAnsi" w:hint="eastAsia"/>
          <w:kern w:val="0"/>
          <w:sz w:val="22"/>
        </w:rPr>
        <w:t>財団</w:t>
      </w:r>
      <w:r w:rsidR="002E7DF8" w:rsidRPr="002E7DF8">
        <w:rPr>
          <w:rFonts w:asciiTheme="majorHAnsi" w:eastAsiaTheme="majorEastAsia" w:hAnsiTheme="majorHAnsi" w:cstheme="majorHAnsi" w:hint="eastAsia"/>
          <w:kern w:val="0"/>
          <w:sz w:val="22"/>
        </w:rPr>
        <w:t>奨学金</w:t>
      </w:r>
      <w:r w:rsidR="002E398E" w:rsidRPr="0009319B">
        <w:rPr>
          <w:rFonts w:asciiTheme="majorHAnsi" w:eastAsiaTheme="majorEastAsia" w:hAnsiTheme="majorHAnsi" w:cstheme="majorHAnsi"/>
          <w:kern w:val="0"/>
          <w:sz w:val="22"/>
        </w:rPr>
        <w:t>」の</w:t>
      </w:r>
      <w:r w:rsidR="002E7DF8">
        <w:rPr>
          <w:rFonts w:asciiTheme="majorHAnsi" w:eastAsiaTheme="majorEastAsia" w:hAnsiTheme="majorHAnsi" w:cstheme="majorHAnsi" w:hint="eastAsia"/>
          <w:kern w:val="0"/>
          <w:sz w:val="22"/>
        </w:rPr>
        <w:t>支給事業を実施いたします。</w:t>
      </w:r>
    </w:p>
    <w:p w14:paraId="4DFE1947" w14:textId="77777777" w:rsidR="00FA40BC" w:rsidRDefault="00FA40BC" w:rsidP="00FA40BC">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Pr>
          <w:rFonts w:asciiTheme="majorHAnsi" w:eastAsiaTheme="majorEastAsia" w:hAnsiTheme="majorHAnsi" w:cstheme="majorHAnsi" w:hint="eastAsia"/>
          <w:b/>
          <w:kern w:val="0"/>
          <w:sz w:val="24"/>
        </w:rPr>
        <w:t>特徴</w:t>
      </w:r>
    </w:p>
    <w:p w14:paraId="267BB9CA" w14:textId="555C38DB" w:rsidR="00FA40BC" w:rsidRPr="00B51294" w:rsidRDefault="00FA40BC" w:rsidP="00FA40BC">
      <w:pPr>
        <w:pStyle w:val="a7"/>
        <w:autoSpaceDE w:val="0"/>
        <w:autoSpaceDN w:val="0"/>
        <w:adjustRightInd w:val="0"/>
        <w:ind w:leftChars="0" w:left="420" w:firstLineChars="100" w:firstLine="234"/>
        <w:rPr>
          <w:rFonts w:asciiTheme="majorEastAsia" w:eastAsiaTheme="majorEastAsia" w:hAnsiTheme="majorEastAsia" w:cstheme="majorHAnsi"/>
          <w:b/>
          <w:kern w:val="0"/>
          <w:sz w:val="24"/>
        </w:rPr>
      </w:pPr>
      <w:r w:rsidRPr="00B51294">
        <w:rPr>
          <w:rFonts w:asciiTheme="majorEastAsia" w:eastAsiaTheme="majorEastAsia" w:hAnsiTheme="majorEastAsia" w:cs="Times New Roman" w:hint="eastAsia"/>
          <w:spacing w:val="12"/>
          <w:szCs w:val="21"/>
        </w:rPr>
        <w:t>この奨学金の特徴は、次のとおりです。</w:t>
      </w:r>
    </w:p>
    <w:p w14:paraId="5A24C43E" w14:textId="77777777" w:rsidR="00FA40BC" w:rsidRPr="00B51294" w:rsidRDefault="00FA40BC" w:rsidP="00FA40BC">
      <w:pPr>
        <w:pStyle w:val="a7"/>
        <w:numPr>
          <w:ilvl w:val="0"/>
          <w:numId w:val="28"/>
        </w:numPr>
        <w:spacing w:line="100" w:lineRule="atLeast"/>
        <w:ind w:leftChars="0"/>
        <w:jc w:val="left"/>
        <w:rPr>
          <w:rFonts w:asciiTheme="majorEastAsia" w:eastAsiaTheme="majorEastAsia" w:hAnsiTheme="majorEastAsia" w:cs="Times New Roman"/>
          <w:spacing w:val="12"/>
          <w:szCs w:val="21"/>
        </w:rPr>
      </w:pPr>
      <w:r w:rsidRPr="00B51294">
        <w:rPr>
          <w:rFonts w:asciiTheme="majorEastAsia" w:eastAsiaTheme="majorEastAsia" w:hAnsiTheme="majorEastAsia" w:cs="Times New Roman" w:hint="eastAsia"/>
          <w:spacing w:val="12"/>
          <w:szCs w:val="21"/>
        </w:rPr>
        <w:t>奨学金は給付型とし、返還の義務はありません。</w:t>
      </w:r>
    </w:p>
    <w:p w14:paraId="7141B7DB" w14:textId="61EBBFC7" w:rsidR="00FA40BC" w:rsidRPr="00B51294" w:rsidRDefault="00FA40BC" w:rsidP="00FA40BC">
      <w:pPr>
        <w:pStyle w:val="a7"/>
        <w:numPr>
          <w:ilvl w:val="0"/>
          <w:numId w:val="28"/>
        </w:numPr>
        <w:spacing w:line="100" w:lineRule="atLeast"/>
        <w:ind w:leftChars="0"/>
        <w:jc w:val="left"/>
        <w:rPr>
          <w:rFonts w:asciiTheme="majorEastAsia" w:eastAsiaTheme="majorEastAsia" w:hAnsiTheme="majorEastAsia" w:cs="Times New Roman"/>
          <w:spacing w:val="12"/>
          <w:szCs w:val="21"/>
        </w:rPr>
      </w:pPr>
      <w:r w:rsidRPr="00B51294">
        <w:rPr>
          <w:rFonts w:asciiTheme="majorEastAsia" w:eastAsiaTheme="majorEastAsia" w:hAnsiTheme="majorEastAsia" w:cs="Times New Roman" w:hint="eastAsia"/>
          <w:spacing w:val="12"/>
          <w:szCs w:val="21"/>
        </w:rPr>
        <w:t>奨学生の卒業後の就職、その他一切については、本人の自由とします。</w:t>
      </w:r>
    </w:p>
    <w:p w14:paraId="2C291727" w14:textId="77777777" w:rsidR="00FA40BC" w:rsidRDefault="00FA40BC" w:rsidP="000A2F06">
      <w:pPr>
        <w:pStyle w:val="a7"/>
        <w:spacing w:line="100" w:lineRule="atLeast"/>
        <w:ind w:leftChars="0" w:left="845"/>
        <w:jc w:val="left"/>
        <w:rPr>
          <w:rFonts w:ascii="ＭＳ 明朝" w:eastAsia="ＭＳ 明朝" w:hAnsi="ＭＳ 明朝" w:cs="Times New Roman"/>
          <w:spacing w:val="12"/>
          <w:szCs w:val="21"/>
        </w:rPr>
      </w:pPr>
    </w:p>
    <w:p w14:paraId="7F69EC32" w14:textId="6F8604D6" w:rsidR="00FA40BC" w:rsidRPr="002D5CE2" w:rsidRDefault="00FA40BC" w:rsidP="002D5CE2">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sidRPr="0009319B">
        <w:rPr>
          <w:rFonts w:asciiTheme="majorHAnsi" w:eastAsiaTheme="majorEastAsia" w:hAnsiTheme="majorHAnsi" w:cstheme="majorHAnsi"/>
          <w:b/>
          <w:kern w:val="0"/>
          <w:sz w:val="24"/>
        </w:rPr>
        <w:t>応募資格</w:t>
      </w:r>
    </w:p>
    <w:p w14:paraId="1D9730EE" w14:textId="713569CD" w:rsidR="00FA40BC" w:rsidRDefault="000A2F06" w:rsidP="00FA40BC">
      <w:pPr>
        <w:autoSpaceDE w:val="0"/>
        <w:autoSpaceDN w:val="0"/>
        <w:adjustRightInd w:val="0"/>
        <w:ind w:firstLineChars="200" w:firstLine="440"/>
        <w:rPr>
          <w:rFonts w:asciiTheme="majorHAnsi" w:eastAsiaTheme="majorEastAsia" w:hAnsiTheme="majorHAnsi" w:cstheme="majorHAnsi"/>
          <w:kern w:val="0"/>
          <w:sz w:val="22"/>
        </w:rPr>
      </w:pPr>
      <w:r>
        <w:rPr>
          <w:rFonts w:asciiTheme="majorHAnsi" w:eastAsiaTheme="majorEastAsia" w:hAnsiTheme="majorHAnsi" w:cstheme="majorHAnsi" w:hint="eastAsia"/>
          <w:kern w:val="0"/>
          <w:sz w:val="22"/>
        </w:rPr>
        <w:t>この奨学金の応募資格は、次の各号に該当する者とします。</w:t>
      </w:r>
    </w:p>
    <w:p w14:paraId="043E5B93" w14:textId="64652147" w:rsidR="000A2F06" w:rsidRDefault="000A2F06" w:rsidP="000A2F06">
      <w:pPr>
        <w:pStyle w:val="a7"/>
        <w:numPr>
          <w:ilvl w:val="0"/>
          <w:numId w:val="29"/>
        </w:numPr>
        <w:autoSpaceDE w:val="0"/>
        <w:autoSpaceDN w:val="0"/>
        <w:adjustRightInd w:val="0"/>
        <w:ind w:leftChars="0"/>
        <w:rPr>
          <w:rFonts w:asciiTheme="majorHAnsi" w:eastAsiaTheme="majorEastAsia" w:hAnsiTheme="majorHAnsi" w:cstheme="majorHAnsi"/>
          <w:kern w:val="0"/>
          <w:sz w:val="22"/>
        </w:rPr>
      </w:pPr>
      <w:r>
        <w:rPr>
          <w:rFonts w:asciiTheme="majorHAnsi" w:eastAsiaTheme="majorEastAsia" w:hAnsiTheme="majorHAnsi" w:cstheme="majorHAnsi" w:hint="eastAsia"/>
          <w:kern w:val="0"/>
          <w:sz w:val="22"/>
        </w:rPr>
        <w:t>出願する年の</w:t>
      </w:r>
      <w:r>
        <w:rPr>
          <w:rFonts w:asciiTheme="majorHAnsi" w:eastAsiaTheme="majorEastAsia" w:hAnsiTheme="majorHAnsi" w:cstheme="majorHAnsi" w:hint="eastAsia"/>
          <w:kern w:val="0"/>
          <w:sz w:val="22"/>
        </w:rPr>
        <w:t>4</w:t>
      </w:r>
      <w:r>
        <w:rPr>
          <w:rFonts w:asciiTheme="majorHAnsi" w:eastAsiaTheme="majorEastAsia" w:hAnsiTheme="majorHAnsi" w:cstheme="majorHAnsi" w:hint="eastAsia"/>
          <w:kern w:val="0"/>
          <w:sz w:val="22"/>
        </w:rPr>
        <w:t>月</w:t>
      </w:r>
      <w:r>
        <w:rPr>
          <w:rFonts w:asciiTheme="majorHAnsi" w:eastAsiaTheme="majorEastAsia" w:hAnsiTheme="majorHAnsi" w:cstheme="majorHAnsi"/>
          <w:kern w:val="0"/>
          <w:sz w:val="22"/>
        </w:rPr>
        <w:t>1</w:t>
      </w:r>
      <w:r>
        <w:rPr>
          <w:rFonts w:asciiTheme="majorHAnsi" w:eastAsiaTheme="majorEastAsia" w:hAnsiTheme="majorHAnsi" w:cstheme="majorHAnsi" w:hint="eastAsia"/>
          <w:kern w:val="0"/>
          <w:sz w:val="22"/>
        </w:rPr>
        <w:t>日現在、</w:t>
      </w:r>
      <w:r w:rsidR="001C3CD2">
        <w:rPr>
          <w:rFonts w:asciiTheme="majorHAnsi" w:eastAsiaTheme="majorEastAsia" w:hAnsiTheme="majorHAnsi" w:cstheme="majorHAnsi" w:hint="eastAsia"/>
          <w:kern w:val="0"/>
          <w:sz w:val="22"/>
        </w:rPr>
        <w:t>日本国</w:t>
      </w:r>
      <w:r>
        <w:rPr>
          <w:rFonts w:asciiTheme="majorHAnsi" w:eastAsiaTheme="majorEastAsia" w:hAnsiTheme="majorHAnsi" w:cstheme="majorHAnsi" w:hint="eastAsia"/>
          <w:kern w:val="0"/>
          <w:sz w:val="22"/>
        </w:rPr>
        <w:t>内の</w:t>
      </w:r>
      <w:r w:rsidRPr="000A2F06">
        <w:rPr>
          <w:rFonts w:asciiTheme="majorHAnsi" w:eastAsiaTheme="majorEastAsia" w:hAnsiTheme="majorHAnsi" w:cstheme="majorHAnsi" w:hint="eastAsia"/>
          <w:kern w:val="0"/>
          <w:sz w:val="22"/>
        </w:rPr>
        <w:t>大学若しくは専門学校</w:t>
      </w:r>
      <w:r>
        <w:rPr>
          <w:rFonts w:asciiTheme="majorHAnsi" w:eastAsiaTheme="majorEastAsia" w:hAnsiTheme="majorHAnsi" w:cstheme="majorHAnsi" w:hint="eastAsia"/>
          <w:kern w:val="0"/>
          <w:sz w:val="22"/>
        </w:rPr>
        <w:t>に在学し</w:t>
      </w:r>
      <w:r w:rsidRPr="000A2F06">
        <w:rPr>
          <w:rFonts w:asciiTheme="majorHAnsi" w:eastAsiaTheme="majorEastAsia" w:hAnsiTheme="majorHAnsi" w:cstheme="majorHAnsi" w:hint="eastAsia"/>
          <w:kern w:val="0"/>
          <w:sz w:val="22"/>
        </w:rPr>
        <w:t>、ブライダル、服飾、被服学系の学部において、ブライダルに関連するファッション、美容、</w:t>
      </w:r>
      <w:del w:id="1" w:author="Kento Shinya" w:date="2021-04-08T10:32:00Z">
        <w:r w:rsidRPr="000A2F06" w:rsidDel="007D47F1">
          <w:rPr>
            <w:rFonts w:asciiTheme="majorHAnsi" w:eastAsiaTheme="majorEastAsia" w:hAnsiTheme="majorHAnsi" w:cstheme="majorHAnsi" w:hint="eastAsia"/>
            <w:kern w:val="0"/>
            <w:sz w:val="22"/>
          </w:rPr>
          <w:delText>フラワーアレンジメント</w:delText>
        </w:r>
      </w:del>
      <w:ins w:id="2" w:author="Kento Shinya" w:date="2021-04-08T10:32:00Z">
        <w:r w:rsidR="007D47F1">
          <w:rPr>
            <w:rFonts w:asciiTheme="majorHAnsi" w:eastAsiaTheme="majorEastAsia" w:hAnsiTheme="majorHAnsi" w:cstheme="majorHAnsi" w:hint="eastAsia"/>
            <w:kern w:val="0"/>
            <w:sz w:val="22"/>
          </w:rPr>
          <w:t>ウェディングプランナー</w:t>
        </w:r>
      </w:ins>
      <w:r w:rsidRPr="000A2F06">
        <w:rPr>
          <w:rFonts w:asciiTheme="majorHAnsi" w:eastAsiaTheme="majorEastAsia" w:hAnsiTheme="majorHAnsi" w:cstheme="majorHAnsi" w:hint="eastAsia"/>
          <w:kern w:val="0"/>
          <w:sz w:val="22"/>
        </w:rPr>
        <w:t>の分野を専攻する学生</w:t>
      </w:r>
      <w:r>
        <w:rPr>
          <w:rFonts w:asciiTheme="majorHAnsi" w:eastAsiaTheme="majorEastAsia" w:hAnsiTheme="majorHAnsi" w:cstheme="majorHAnsi" w:hint="eastAsia"/>
          <w:kern w:val="0"/>
          <w:sz w:val="22"/>
        </w:rPr>
        <w:t>で、</w:t>
      </w:r>
      <w:r w:rsidR="00231055">
        <w:rPr>
          <w:rFonts w:asciiTheme="majorHAnsi" w:eastAsiaTheme="majorEastAsia" w:hAnsiTheme="majorHAnsi" w:cstheme="majorHAnsi" w:hint="eastAsia"/>
          <w:kern w:val="0"/>
          <w:sz w:val="22"/>
        </w:rPr>
        <w:t>将来にわたり活動が期待され、才能・可能性が認められる者</w:t>
      </w:r>
      <w:r>
        <w:rPr>
          <w:rFonts w:asciiTheme="majorHAnsi" w:eastAsiaTheme="majorEastAsia" w:hAnsiTheme="majorHAnsi" w:cstheme="majorHAnsi" w:hint="eastAsia"/>
          <w:kern w:val="0"/>
          <w:sz w:val="22"/>
        </w:rPr>
        <w:t>であること</w:t>
      </w:r>
    </w:p>
    <w:p w14:paraId="3BB9215C" w14:textId="6F506B86" w:rsidR="000A2F06" w:rsidDel="00225FC8" w:rsidRDefault="002E2A52" w:rsidP="000A2F06">
      <w:pPr>
        <w:pStyle w:val="a7"/>
        <w:numPr>
          <w:ilvl w:val="0"/>
          <w:numId w:val="29"/>
        </w:numPr>
        <w:autoSpaceDE w:val="0"/>
        <w:autoSpaceDN w:val="0"/>
        <w:adjustRightInd w:val="0"/>
        <w:ind w:leftChars="0"/>
        <w:rPr>
          <w:del w:id="3" w:author="Kento Shinya" w:date="2021-04-14T19:30:00Z"/>
          <w:rFonts w:asciiTheme="majorHAnsi" w:eastAsiaTheme="majorEastAsia" w:hAnsiTheme="majorHAnsi" w:cstheme="majorHAnsi"/>
          <w:kern w:val="0"/>
          <w:sz w:val="22"/>
        </w:rPr>
      </w:pPr>
      <w:del w:id="4" w:author="Kento Shinya" w:date="2021-04-14T19:30:00Z">
        <w:r w:rsidDel="00225FC8">
          <w:rPr>
            <w:rFonts w:asciiTheme="majorHAnsi" w:eastAsiaTheme="majorEastAsia" w:hAnsiTheme="majorHAnsi" w:cstheme="majorHAnsi" w:hint="eastAsia"/>
            <w:kern w:val="0"/>
            <w:sz w:val="22"/>
          </w:rPr>
          <w:delText>出願する年の</w:delText>
        </w:r>
        <w:r w:rsidDel="00225FC8">
          <w:rPr>
            <w:rFonts w:asciiTheme="majorHAnsi" w:eastAsiaTheme="majorEastAsia" w:hAnsiTheme="majorHAnsi" w:cstheme="majorHAnsi" w:hint="eastAsia"/>
            <w:kern w:val="0"/>
            <w:sz w:val="22"/>
          </w:rPr>
          <w:delText>4</w:delText>
        </w:r>
        <w:r w:rsidR="00FA40BC" w:rsidRPr="000A2F06" w:rsidDel="00225FC8">
          <w:rPr>
            <w:rFonts w:asciiTheme="majorHAnsi" w:eastAsiaTheme="majorEastAsia" w:hAnsiTheme="majorHAnsi" w:cstheme="majorHAnsi"/>
            <w:kern w:val="0"/>
            <w:sz w:val="22"/>
          </w:rPr>
          <w:delText>月</w:delText>
        </w:r>
        <w:r w:rsidR="00FA40BC" w:rsidRPr="000A2F06" w:rsidDel="00225FC8">
          <w:rPr>
            <w:rFonts w:asciiTheme="majorHAnsi" w:eastAsiaTheme="majorEastAsia" w:hAnsiTheme="majorHAnsi" w:cstheme="majorHAnsi"/>
            <w:kern w:val="0"/>
            <w:sz w:val="22"/>
          </w:rPr>
          <w:delText>1</w:delText>
        </w:r>
        <w:r w:rsidR="00FA40BC" w:rsidRPr="000A2F06" w:rsidDel="00225FC8">
          <w:rPr>
            <w:rFonts w:asciiTheme="majorHAnsi" w:eastAsiaTheme="majorEastAsia" w:hAnsiTheme="majorHAnsi" w:cstheme="majorHAnsi"/>
            <w:kern w:val="0"/>
            <w:sz w:val="22"/>
          </w:rPr>
          <w:delText>日現在、</w:delText>
        </w:r>
        <w:r w:rsidDel="00225FC8">
          <w:rPr>
            <w:rFonts w:asciiTheme="majorHAnsi" w:eastAsiaTheme="majorEastAsia" w:hAnsiTheme="majorHAnsi" w:cstheme="majorHAnsi" w:hint="eastAsia"/>
            <w:kern w:val="0"/>
            <w:sz w:val="22"/>
          </w:rPr>
          <w:delText>大学若しくは専門学校</w:delText>
        </w:r>
        <w:r w:rsidR="00FA40BC" w:rsidRPr="000A2F06" w:rsidDel="00225FC8">
          <w:rPr>
            <w:rFonts w:asciiTheme="majorHAnsi" w:eastAsiaTheme="majorEastAsia" w:hAnsiTheme="majorHAnsi" w:cstheme="majorHAnsi"/>
            <w:kern w:val="0"/>
            <w:sz w:val="22"/>
          </w:rPr>
          <w:delText>において、</w:delText>
        </w:r>
        <w:r w:rsidR="001C3CD2" w:rsidDel="00225FC8">
          <w:rPr>
            <w:rFonts w:asciiTheme="majorHAnsi" w:eastAsiaTheme="majorEastAsia" w:hAnsiTheme="majorHAnsi" w:cstheme="majorHAnsi" w:hint="eastAsia"/>
            <w:kern w:val="0"/>
            <w:sz w:val="22"/>
          </w:rPr>
          <w:delText>ブライダルに関連する</w:delText>
        </w:r>
        <w:r w:rsidR="00FA40BC" w:rsidRPr="000A2F06" w:rsidDel="00225FC8">
          <w:rPr>
            <w:rFonts w:asciiTheme="majorHAnsi" w:eastAsiaTheme="majorEastAsia" w:hAnsiTheme="majorHAnsi" w:cstheme="majorHAnsi"/>
            <w:kern w:val="0"/>
            <w:sz w:val="22"/>
          </w:rPr>
          <w:delText>作品の創作活動を行っていること（なお、</w:delText>
        </w:r>
        <w:r w:rsidR="001C3CD2" w:rsidDel="00225FC8">
          <w:rPr>
            <w:rFonts w:asciiTheme="majorHAnsi" w:eastAsiaTheme="majorEastAsia" w:hAnsiTheme="majorHAnsi" w:cstheme="majorHAnsi" w:hint="eastAsia"/>
            <w:kern w:val="0"/>
            <w:sz w:val="22"/>
          </w:rPr>
          <w:delText>ブライダル</w:delText>
        </w:r>
        <w:r w:rsidR="00FA40BC" w:rsidRPr="000A2F06" w:rsidDel="00225FC8">
          <w:rPr>
            <w:rFonts w:asciiTheme="majorHAnsi" w:eastAsiaTheme="majorEastAsia" w:hAnsiTheme="majorHAnsi" w:cstheme="majorHAnsi"/>
            <w:kern w:val="0"/>
            <w:sz w:val="22"/>
          </w:rPr>
          <w:delText>分野におけるコンクール等の受賞歴があれば尚可とします。</w:delText>
        </w:r>
        <w:r w:rsidR="000A2F06" w:rsidDel="00225FC8">
          <w:rPr>
            <w:rFonts w:asciiTheme="majorHAnsi" w:eastAsiaTheme="majorEastAsia" w:hAnsiTheme="majorHAnsi" w:cstheme="majorHAnsi" w:hint="eastAsia"/>
            <w:kern w:val="0"/>
            <w:sz w:val="22"/>
          </w:rPr>
          <w:delText>)</w:delText>
        </w:r>
      </w:del>
    </w:p>
    <w:p w14:paraId="53258853" w14:textId="59F64310" w:rsidR="00FA40BC" w:rsidRDefault="00FA40BC" w:rsidP="000A2F06">
      <w:pPr>
        <w:pStyle w:val="a7"/>
        <w:numPr>
          <w:ilvl w:val="0"/>
          <w:numId w:val="29"/>
        </w:numPr>
        <w:autoSpaceDE w:val="0"/>
        <w:autoSpaceDN w:val="0"/>
        <w:adjustRightInd w:val="0"/>
        <w:ind w:leftChars="0"/>
        <w:rPr>
          <w:rFonts w:asciiTheme="majorHAnsi" w:eastAsiaTheme="majorEastAsia" w:hAnsiTheme="majorHAnsi" w:cstheme="majorHAnsi"/>
          <w:kern w:val="0"/>
          <w:sz w:val="22"/>
        </w:rPr>
      </w:pPr>
      <w:r w:rsidRPr="000A2F06">
        <w:rPr>
          <w:rFonts w:asciiTheme="majorHAnsi" w:eastAsiaTheme="majorEastAsia" w:hAnsiTheme="majorHAnsi" w:cstheme="majorHAnsi"/>
          <w:kern w:val="0"/>
          <w:sz w:val="22"/>
        </w:rPr>
        <w:t>所属大学</w:t>
      </w:r>
      <w:r w:rsidR="000A2F06" w:rsidRPr="000A2F06">
        <w:rPr>
          <w:rFonts w:asciiTheme="majorHAnsi" w:eastAsiaTheme="majorEastAsia" w:hAnsiTheme="majorHAnsi" w:cstheme="majorHAnsi" w:hint="eastAsia"/>
          <w:kern w:val="0"/>
          <w:sz w:val="22"/>
        </w:rPr>
        <w:t>若しくは専門学校</w:t>
      </w:r>
      <w:r w:rsidRPr="000A2F06">
        <w:rPr>
          <w:rFonts w:asciiTheme="majorHAnsi" w:eastAsiaTheme="majorEastAsia" w:hAnsiTheme="majorHAnsi" w:cstheme="majorHAnsi"/>
          <w:kern w:val="0"/>
          <w:sz w:val="22"/>
        </w:rPr>
        <w:t>からの推薦を受けることができること</w:t>
      </w:r>
    </w:p>
    <w:p w14:paraId="5777B393" w14:textId="1B054915" w:rsidR="002E2A52" w:rsidRPr="00B51294" w:rsidRDefault="002E2A52" w:rsidP="002E2A52">
      <w:pPr>
        <w:numPr>
          <w:ilvl w:val="0"/>
          <w:numId w:val="29"/>
        </w:numPr>
        <w:spacing w:line="100" w:lineRule="atLeast"/>
        <w:jc w:val="left"/>
        <w:rPr>
          <w:rFonts w:asciiTheme="majorEastAsia" w:eastAsiaTheme="majorEastAsia" w:hAnsiTheme="majorEastAsia" w:cs="Times New Roman"/>
          <w:spacing w:val="12"/>
          <w:szCs w:val="21"/>
        </w:rPr>
      </w:pPr>
      <w:r w:rsidRPr="00B51294">
        <w:rPr>
          <w:rFonts w:asciiTheme="majorEastAsia" w:eastAsiaTheme="majorEastAsia" w:hAnsiTheme="majorEastAsia" w:cs="Times New Roman" w:hint="eastAsia"/>
          <w:spacing w:val="12"/>
          <w:szCs w:val="21"/>
        </w:rPr>
        <w:t>学業、人物ともに優秀であり、健康であること</w:t>
      </w:r>
    </w:p>
    <w:p w14:paraId="34D1794E" w14:textId="1C34377E" w:rsidR="00FB1C67" w:rsidRPr="0007140D" w:rsidDel="007D47F1" w:rsidRDefault="00751C23" w:rsidP="002E2A52">
      <w:pPr>
        <w:numPr>
          <w:ilvl w:val="0"/>
          <w:numId w:val="29"/>
        </w:numPr>
        <w:spacing w:line="100" w:lineRule="atLeast"/>
        <w:jc w:val="left"/>
        <w:rPr>
          <w:del w:id="5" w:author="Kento Shinya" w:date="2021-04-08T10:32:00Z"/>
          <w:rFonts w:ascii="ＭＳ 明朝" w:eastAsia="ＭＳ 明朝" w:hAnsi="ＭＳ 明朝" w:cs="Times New Roman"/>
          <w:spacing w:val="12"/>
          <w:szCs w:val="21"/>
        </w:rPr>
      </w:pPr>
      <w:del w:id="6" w:author="Kento Shinya" w:date="2021-04-08T10:32:00Z">
        <w:r w:rsidRPr="00B51294" w:rsidDel="007D47F1">
          <w:rPr>
            <w:rFonts w:asciiTheme="majorEastAsia" w:eastAsiaTheme="majorEastAsia" w:hAnsiTheme="majorEastAsia" w:cs="Times New Roman" w:hint="eastAsia"/>
            <w:spacing w:val="12"/>
            <w:szCs w:val="21"/>
          </w:rPr>
          <w:delText>応募時において</w:delText>
        </w:r>
        <w:r w:rsidR="00FB1C67" w:rsidRPr="00B51294" w:rsidDel="007D47F1">
          <w:rPr>
            <w:rFonts w:asciiTheme="majorEastAsia" w:eastAsiaTheme="majorEastAsia" w:hAnsiTheme="majorEastAsia" w:cs="Times New Roman" w:hint="eastAsia"/>
            <w:spacing w:val="12"/>
            <w:szCs w:val="21"/>
          </w:rPr>
          <w:delText>ブライダルに関連する作品の制作実績があること</w:delText>
        </w:r>
        <w:r w:rsidR="00FB1C67" w:rsidRPr="00B51294" w:rsidDel="007D47F1">
          <w:rPr>
            <w:rFonts w:asciiTheme="majorEastAsia" w:eastAsiaTheme="majorEastAsia" w:hAnsiTheme="majorEastAsia" w:cstheme="majorHAnsi" w:hint="eastAsia"/>
            <w:kern w:val="0"/>
            <w:sz w:val="22"/>
          </w:rPr>
          <w:delText>（</w:delText>
        </w:r>
        <w:r w:rsidR="00FB1C67" w:rsidRPr="000A2F06" w:rsidDel="007D47F1">
          <w:rPr>
            <w:rFonts w:asciiTheme="majorHAnsi" w:eastAsiaTheme="majorEastAsia" w:hAnsiTheme="majorHAnsi" w:cstheme="majorHAnsi" w:hint="eastAsia"/>
            <w:kern w:val="0"/>
            <w:sz w:val="22"/>
          </w:rPr>
          <w:delText>注</w:delText>
        </w:r>
        <w:r w:rsidDel="007D47F1">
          <w:rPr>
            <w:rFonts w:asciiTheme="majorHAnsi" w:eastAsiaTheme="majorEastAsia" w:hAnsiTheme="majorHAnsi" w:cstheme="majorHAnsi" w:hint="eastAsia"/>
            <w:kern w:val="0"/>
            <w:sz w:val="22"/>
          </w:rPr>
          <w:delText>１</w:delText>
        </w:r>
        <w:r w:rsidR="00FB1C67" w:rsidRPr="000A2F06" w:rsidDel="007D47F1">
          <w:rPr>
            <w:rFonts w:asciiTheme="majorHAnsi" w:eastAsiaTheme="majorEastAsia" w:hAnsiTheme="majorHAnsi" w:cstheme="majorHAnsi" w:hint="eastAsia"/>
            <w:kern w:val="0"/>
            <w:sz w:val="22"/>
          </w:rPr>
          <w:delText>）</w:delText>
        </w:r>
      </w:del>
    </w:p>
    <w:p w14:paraId="4C75E8F8" w14:textId="4C689432" w:rsidR="0007140D" w:rsidRPr="0007140D" w:rsidRDefault="00173292" w:rsidP="0007140D">
      <w:pPr>
        <w:numPr>
          <w:ilvl w:val="0"/>
          <w:numId w:val="29"/>
        </w:numPr>
        <w:spacing w:line="100" w:lineRule="atLeast"/>
        <w:jc w:val="left"/>
        <w:rPr>
          <w:rFonts w:ascii="ＭＳ 明朝" w:eastAsia="ＭＳ 明朝" w:hAnsi="ＭＳ 明朝" w:cs="Times New Roman"/>
          <w:spacing w:val="12"/>
          <w:szCs w:val="21"/>
        </w:rPr>
      </w:pPr>
      <w:r>
        <w:rPr>
          <w:rFonts w:asciiTheme="majorHAnsi" w:eastAsiaTheme="majorEastAsia" w:hAnsiTheme="majorHAnsi" w:cstheme="majorHAnsi" w:hint="eastAsia"/>
          <w:kern w:val="0"/>
          <w:sz w:val="22"/>
        </w:rPr>
        <w:t>奨学金決定後</w:t>
      </w:r>
      <w:r w:rsidR="0007140D">
        <w:rPr>
          <w:rFonts w:asciiTheme="majorHAnsi" w:eastAsiaTheme="majorEastAsia" w:hAnsiTheme="majorHAnsi" w:cstheme="majorHAnsi" w:hint="eastAsia"/>
          <w:kern w:val="0"/>
          <w:sz w:val="22"/>
        </w:rPr>
        <w:t>にプロフィールや氏名、作品の発表が可能であること</w:t>
      </w:r>
    </w:p>
    <w:p w14:paraId="2F31B202" w14:textId="77777777" w:rsidR="002D5CE2" w:rsidDel="001A21E3" w:rsidRDefault="002D5CE2" w:rsidP="002D5CE2">
      <w:pPr>
        <w:autoSpaceDE w:val="0"/>
        <w:autoSpaceDN w:val="0"/>
        <w:adjustRightInd w:val="0"/>
        <w:ind w:left="440"/>
        <w:rPr>
          <w:del w:id="7" w:author="Kento Shinya" w:date="2021-04-15T06:10:00Z"/>
          <w:rFonts w:asciiTheme="majorHAnsi" w:eastAsiaTheme="majorEastAsia" w:hAnsiTheme="majorHAnsi" w:cstheme="majorHAnsi"/>
          <w:kern w:val="0"/>
          <w:sz w:val="22"/>
        </w:rPr>
      </w:pPr>
    </w:p>
    <w:p w14:paraId="7BCCC4BC" w14:textId="656FA2E6" w:rsidR="00FB1C67" w:rsidDel="007D47F1" w:rsidRDefault="00FB1C67" w:rsidP="00FB1C67">
      <w:pPr>
        <w:pStyle w:val="a7"/>
        <w:numPr>
          <w:ilvl w:val="0"/>
          <w:numId w:val="31"/>
        </w:numPr>
        <w:autoSpaceDE w:val="0"/>
        <w:autoSpaceDN w:val="0"/>
        <w:adjustRightInd w:val="0"/>
        <w:ind w:leftChars="0"/>
        <w:rPr>
          <w:del w:id="8" w:author="Kento Shinya" w:date="2021-04-08T10:32:00Z"/>
          <w:rFonts w:asciiTheme="majorHAnsi" w:eastAsiaTheme="majorEastAsia" w:hAnsiTheme="majorHAnsi" w:cstheme="majorHAnsi"/>
          <w:kern w:val="0"/>
          <w:sz w:val="22"/>
        </w:rPr>
      </w:pPr>
      <w:del w:id="9" w:author="Kento Shinya" w:date="2021-04-08T10:32:00Z">
        <w:r w:rsidRPr="00FB1C67" w:rsidDel="007D47F1">
          <w:rPr>
            <w:rFonts w:asciiTheme="majorHAnsi" w:eastAsiaTheme="majorEastAsia" w:hAnsiTheme="majorHAnsi" w:cstheme="majorHAnsi" w:hint="eastAsia"/>
            <w:kern w:val="0"/>
            <w:sz w:val="22"/>
          </w:rPr>
          <w:delText>ブライダルに関連するファッション、美容、フラワーアレンジメントの</w:delText>
        </w:r>
        <w:r w:rsidDel="007D47F1">
          <w:rPr>
            <w:rFonts w:asciiTheme="majorHAnsi" w:eastAsiaTheme="majorEastAsia" w:hAnsiTheme="majorHAnsi" w:cstheme="majorHAnsi" w:hint="eastAsia"/>
            <w:kern w:val="0"/>
            <w:sz w:val="22"/>
          </w:rPr>
          <w:delText>いずれかの分野における</w:delText>
        </w:r>
        <w:r w:rsidR="00423F09" w:rsidDel="007D47F1">
          <w:rPr>
            <w:rFonts w:asciiTheme="majorHAnsi" w:eastAsiaTheme="majorEastAsia" w:hAnsiTheme="majorHAnsi" w:cstheme="majorHAnsi" w:hint="eastAsia"/>
            <w:kern w:val="0"/>
            <w:sz w:val="22"/>
          </w:rPr>
          <w:delText>作品である必要があります。</w:delText>
        </w:r>
      </w:del>
    </w:p>
    <w:p w14:paraId="3F63F22F" w14:textId="77777777" w:rsidR="00FA40BC" w:rsidRPr="002D5CE2" w:rsidRDefault="00FA40BC" w:rsidP="00FA40BC">
      <w:pPr>
        <w:spacing w:line="100" w:lineRule="atLeast"/>
        <w:jc w:val="left"/>
        <w:rPr>
          <w:rFonts w:ascii="ＭＳ 明朝" w:eastAsia="ＭＳ 明朝" w:hAnsi="ＭＳ 明朝" w:cs="Times New Roman"/>
          <w:spacing w:val="12"/>
          <w:szCs w:val="21"/>
        </w:rPr>
      </w:pPr>
    </w:p>
    <w:p w14:paraId="71BF0CDB" w14:textId="469AFC44" w:rsidR="004155FF" w:rsidRDefault="00FA40BC" w:rsidP="00FA40BC">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Pr>
          <w:rFonts w:asciiTheme="majorHAnsi" w:eastAsiaTheme="majorEastAsia" w:hAnsiTheme="majorHAnsi" w:cstheme="majorHAnsi" w:hint="eastAsia"/>
          <w:b/>
          <w:kern w:val="0"/>
          <w:sz w:val="24"/>
        </w:rPr>
        <w:t>採用人員</w:t>
      </w:r>
    </w:p>
    <w:p w14:paraId="40DF05C6" w14:textId="5735AF8A" w:rsidR="00FA40BC" w:rsidRPr="0009319B" w:rsidRDefault="00FA40BC" w:rsidP="00FA40BC">
      <w:pPr>
        <w:pStyle w:val="a7"/>
        <w:autoSpaceDE w:val="0"/>
        <w:autoSpaceDN w:val="0"/>
        <w:adjustRightInd w:val="0"/>
        <w:ind w:leftChars="0" w:left="420"/>
        <w:rPr>
          <w:rFonts w:asciiTheme="majorHAnsi" w:eastAsiaTheme="majorEastAsia" w:hAnsiTheme="majorHAnsi" w:cstheme="majorHAnsi"/>
          <w:kern w:val="0"/>
          <w:sz w:val="22"/>
        </w:rPr>
      </w:pPr>
      <w:r>
        <w:rPr>
          <w:rFonts w:asciiTheme="majorHAnsi" w:eastAsiaTheme="majorEastAsia" w:hAnsiTheme="majorHAnsi" w:cstheme="majorHAnsi" w:hint="eastAsia"/>
          <w:kern w:val="0"/>
          <w:sz w:val="22"/>
        </w:rPr>
        <w:t>3</w:t>
      </w:r>
      <w:r>
        <w:rPr>
          <w:rFonts w:asciiTheme="majorHAnsi" w:eastAsiaTheme="majorEastAsia" w:hAnsiTheme="majorHAnsi" w:cstheme="majorHAnsi"/>
          <w:kern w:val="0"/>
          <w:sz w:val="22"/>
        </w:rPr>
        <w:t>0</w:t>
      </w:r>
      <w:r>
        <w:rPr>
          <w:rFonts w:asciiTheme="majorHAnsi" w:eastAsiaTheme="majorEastAsia" w:hAnsiTheme="majorHAnsi" w:cstheme="majorHAnsi" w:hint="eastAsia"/>
          <w:kern w:val="0"/>
          <w:sz w:val="22"/>
        </w:rPr>
        <w:t>名程度</w:t>
      </w:r>
    </w:p>
    <w:p w14:paraId="3A383339" w14:textId="3B17B311" w:rsidR="00393DF2" w:rsidDel="001B4425" w:rsidRDefault="00393DF2" w:rsidP="00E6309C">
      <w:pPr>
        <w:autoSpaceDE w:val="0"/>
        <w:autoSpaceDN w:val="0"/>
        <w:adjustRightInd w:val="0"/>
        <w:rPr>
          <w:del w:id="10" w:author="Kento Shinya" w:date="2021-04-08T11:16:00Z"/>
          <w:rFonts w:asciiTheme="majorHAnsi" w:eastAsiaTheme="majorEastAsia" w:hAnsiTheme="majorHAnsi" w:cstheme="majorHAnsi"/>
          <w:b/>
          <w:kern w:val="0"/>
          <w:sz w:val="24"/>
        </w:rPr>
      </w:pPr>
    </w:p>
    <w:p w14:paraId="173D6081" w14:textId="28ABF9B9" w:rsidR="00751C23" w:rsidDel="001B4425" w:rsidRDefault="00751C23" w:rsidP="00E6309C">
      <w:pPr>
        <w:autoSpaceDE w:val="0"/>
        <w:autoSpaceDN w:val="0"/>
        <w:adjustRightInd w:val="0"/>
        <w:rPr>
          <w:del w:id="11" w:author="Kento Shinya" w:date="2021-04-08T11:16:00Z"/>
          <w:rFonts w:asciiTheme="majorHAnsi" w:eastAsiaTheme="majorEastAsia" w:hAnsiTheme="majorHAnsi" w:cstheme="majorHAnsi"/>
          <w:b/>
          <w:kern w:val="0"/>
          <w:sz w:val="24"/>
        </w:rPr>
      </w:pPr>
    </w:p>
    <w:p w14:paraId="68980546" w14:textId="77777777" w:rsidR="00751C23" w:rsidRPr="00E6309C" w:rsidRDefault="00751C23" w:rsidP="00E6309C">
      <w:pPr>
        <w:autoSpaceDE w:val="0"/>
        <w:autoSpaceDN w:val="0"/>
        <w:adjustRightInd w:val="0"/>
        <w:rPr>
          <w:rFonts w:asciiTheme="majorHAnsi" w:eastAsiaTheme="majorEastAsia" w:hAnsiTheme="majorHAnsi" w:cstheme="majorHAnsi"/>
          <w:b/>
          <w:kern w:val="0"/>
          <w:sz w:val="24"/>
        </w:rPr>
      </w:pPr>
    </w:p>
    <w:p w14:paraId="4DC773FC" w14:textId="44910FD6" w:rsidR="00393DF2" w:rsidRPr="00393DF2" w:rsidRDefault="00FA40BC" w:rsidP="00393DF2">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Pr>
          <w:rFonts w:asciiTheme="majorHAnsi" w:eastAsiaTheme="majorEastAsia" w:hAnsiTheme="majorHAnsi" w:cstheme="majorHAnsi" w:hint="eastAsia"/>
          <w:b/>
          <w:kern w:val="0"/>
          <w:sz w:val="24"/>
        </w:rPr>
        <w:t>奨学金の額と支給の方法</w:t>
      </w:r>
    </w:p>
    <w:p w14:paraId="539AB030" w14:textId="77777777" w:rsidR="00393DF2" w:rsidRDefault="004111CF" w:rsidP="00A95B81">
      <w:pPr>
        <w:pStyle w:val="a7"/>
        <w:numPr>
          <w:ilvl w:val="0"/>
          <w:numId w:val="16"/>
        </w:numPr>
        <w:autoSpaceDE w:val="0"/>
        <w:autoSpaceDN w:val="0"/>
        <w:adjustRightInd w:val="0"/>
        <w:ind w:leftChars="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給付額</w:t>
      </w:r>
      <w:r w:rsidR="0036341A" w:rsidRPr="0009319B">
        <w:rPr>
          <w:rFonts w:asciiTheme="majorHAnsi" w:eastAsiaTheme="majorEastAsia" w:hAnsiTheme="majorHAnsi" w:cstheme="majorHAnsi"/>
          <w:kern w:val="0"/>
          <w:sz w:val="22"/>
        </w:rPr>
        <w:t xml:space="preserve">　　　</w:t>
      </w:r>
    </w:p>
    <w:p w14:paraId="16864574" w14:textId="64D4F0D1" w:rsidR="0036341A" w:rsidRPr="00BC7566" w:rsidRDefault="001C4B8C" w:rsidP="00393DF2">
      <w:pPr>
        <w:pStyle w:val="a7"/>
        <w:autoSpaceDE w:val="0"/>
        <w:autoSpaceDN w:val="0"/>
        <w:adjustRightInd w:val="0"/>
        <w:ind w:leftChars="0"/>
        <w:rPr>
          <w:rFonts w:asciiTheme="majorHAnsi" w:eastAsiaTheme="majorEastAsia" w:hAnsiTheme="majorHAnsi" w:cstheme="majorHAnsi"/>
          <w:kern w:val="0"/>
          <w:sz w:val="22"/>
          <w:rPrChange w:id="12" w:author="まどか" w:date="2021-04-26T17:21:00Z">
            <w:rPr>
              <w:rFonts w:asciiTheme="majorHAnsi" w:eastAsiaTheme="majorEastAsia" w:hAnsiTheme="majorHAnsi" w:cstheme="majorHAnsi"/>
              <w:kern w:val="0"/>
              <w:sz w:val="22"/>
            </w:rPr>
          </w:rPrChange>
        </w:rPr>
      </w:pPr>
      <w:del w:id="13" w:author="まどか" w:date="2021-04-26T14:44:00Z">
        <w:r w:rsidRPr="00BC7566" w:rsidDel="007A7736">
          <w:rPr>
            <w:rFonts w:asciiTheme="majorHAnsi" w:eastAsiaTheme="majorEastAsia" w:hAnsiTheme="majorHAnsi" w:cstheme="majorHAnsi" w:hint="eastAsia"/>
            <w:kern w:val="0"/>
            <w:sz w:val="22"/>
            <w:rPrChange w:id="14" w:author="まどか" w:date="2021-04-26T17:21:00Z">
              <w:rPr>
                <w:rFonts w:asciiTheme="majorHAnsi" w:eastAsiaTheme="majorEastAsia" w:hAnsiTheme="majorHAnsi" w:cstheme="majorHAnsi" w:hint="eastAsia"/>
                <w:kern w:val="0"/>
                <w:sz w:val="22"/>
              </w:rPr>
            </w:rPrChange>
          </w:rPr>
          <w:delText>月額</w:delText>
        </w:r>
        <w:r w:rsidRPr="00BC7566" w:rsidDel="007A7736">
          <w:rPr>
            <w:rFonts w:asciiTheme="majorHAnsi" w:eastAsiaTheme="majorEastAsia" w:hAnsiTheme="majorHAnsi" w:cstheme="majorHAnsi"/>
            <w:kern w:val="0"/>
            <w:sz w:val="22"/>
            <w:rPrChange w:id="15" w:author="まどか" w:date="2021-04-26T17:21:00Z">
              <w:rPr>
                <w:rFonts w:asciiTheme="majorHAnsi" w:eastAsiaTheme="majorEastAsia" w:hAnsiTheme="majorHAnsi" w:cstheme="majorHAnsi"/>
                <w:kern w:val="0"/>
                <w:sz w:val="22"/>
              </w:rPr>
            </w:rPrChange>
          </w:rPr>
          <w:delText>10,000</w:delText>
        </w:r>
        <w:r w:rsidRPr="00BC7566" w:rsidDel="007A7736">
          <w:rPr>
            <w:rFonts w:asciiTheme="majorHAnsi" w:eastAsiaTheme="majorEastAsia" w:hAnsiTheme="majorHAnsi" w:cstheme="majorHAnsi" w:hint="eastAsia"/>
            <w:kern w:val="0"/>
            <w:sz w:val="22"/>
            <w:rPrChange w:id="16" w:author="まどか" w:date="2021-04-26T17:21:00Z">
              <w:rPr>
                <w:rFonts w:asciiTheme="majorHAnsi" w:eastAsiaTheme="majorEastAsia" w:hAnsiTheme="majorHAnsi" w:cstheme="majorHAnsi" w:hint="eastAsia"/>
                <w:kern w:val="0"/>
                <w:sz w:val="22"/>
              </w:rPr>
            </w:rPrChange>
          </w:rPr>
          <w:delText>円</w:delText>
        </w:r>
      </w:del>
      <w:ins w:id="17" w:author="まどか" w:date="2021-04-26T12:50:00Z">
        <w:r w:rsidR="00630B0E" w:rsidRPr="00BC7566">
          <w:rPr>
            <w:rFonts w:asciiTheme="majorHAnsi" w:eastAsiaTheme="majorEastAsia" w:hAnsiTheme="majorHAnsi" w:cstheme="majorHAnsi" w:hint="eastAsia"/>
            <w:kern w:val="0"/>
            <w:sz w:val="22"/>
            <w:rPrChange w:id="18" w:author="まどか" w:date="2021-04-26T17:21:00Z">
              <w:rPr>
                <w:rFonts w:asciiTheme="majorHAnsi" w:eastAsiaTheme="majorEastAsia" w:hAnsiTheme="majorHAnsi" w:cstheme="majorHAnsi" w:hint="eastAsia"/>
                <w:color w:val="FF0000"/>
                <w:kern w:val="0"/>
                <w:sz w:val="22"/>
              </w:rPr>
            </w:rPrChange>
          </w:rPr>
          <w:t>総額</w:t>
        </w:r>
      </w:ins>
      <w:ins w:id="19" w:author="まどか" w:date="2021-04-26T17:21:00Z">
        <w:r w:rsidR="00BC7566">
          <w:rPr>
            <w:rFonts w:asciiTheme="majorHAnsi" w:eastAsiaTheme="majorEastAsia" w:hAnsiTheme="majorHAnsi" w:cstheme="majorHAnsi" w:hint="eastAsia"/>
            <w:kern w:val="0"/>
            <w:sz w:val="22"/>
          </w:rPr>
          <w:t>100,000</w:t>
        </w:r>
        <w:r w:rsidR="00BC7566">
          <w:rPr>
            <w:rFonts w:asciiTheme="majorHAnsi" w:eastAsiaTheme="majorEastAsia" w:hAnsiTheme="majorHAnsi" w:cstheme="majorHAnsi" w:hint="eastAsia"/>
            <w:kern w:val="0"/>
            <w:sz w:val="22"/>
          </w:rPr>
          <w:t>円</w:t>
        </w:r>
      </w:ins>
    </w:p>
    <w:p w14:paraId="38233D9F" w14:textId="77777777" w:rsidR="0036341A" w:rsidRPr="00525018" w:rsidRDefault="0013647F" w:rsidP="00393DF2">
      <w:pPr>
        <w:autoSpaceDE w:val="0"/>
        <w:autoSpaceDN w:val="0"/>
        <w:adjustRightInd w:val="0"/>
        <w:ind w:firstLineChars="400" w:firstLine="720"/>
        <w:rPr>
          <w:rFonts w:asciiTheme="majorHAnsi" w:eastAsiaTheme="majorEastAsia" w:hAnsiTheme="majorHAnsi" w:cstheme="majorHAnsi"/>
          <w:kern w:val="0"/>
          <w:sz w:val="18"/>
          <w:szCs w:val="18"/>
        </w:rPr>
      </w:pPr>
      <w:r w:rsidRPr="00525018">
        <w:rPr>
          <w:rFonts w:asciiTheme="majorHAnsi" w:eastAsiaTheme="majorEastAsia" w:hAnsiTheme="majorHAnsi" w:cstheme="majorHAnsi" w:hint="eastAsia"/>
          <w:kern w:val="0"/>
          <w:sz w:val="18"/>
          <w:szCs w:val="18"/>
        </w:rPr>
        <w:t>（</w:t>
      </w:r>
      <w:r w:rsidR="0036341A" w:rsidRPr="00525018">
        <w:rPr>
          <w:rFonts w:asciiTheme="majorHAnsi" w:eastAsiaTheme="majorEastAsia" w:hAnsiTheme="majorHAnsi" w:cstheme="majorHAnsi" w:hint="eastAsia"/>
          <w:kern w:val="0"/>
          <w:sz w:val="18"/>
          <w:szCs w:val="18"/>
        </w:rPr>
        <w:t>返還の義務なし。他奨学金との併給</w:t>
      </w:r>
      <w:r w:rsidRPr="00525018">
        <w:rPr>
          <w:rFonts w:asciiTheme="majorHAnsi" w:eastAsiaTheme="majorEastAsia" w:hAnsiTheme="majorHAnsi" w:cstheme="majorHAnsi" w:hint="eastAsia"/>
          <w:kern w:val="0"/>
          <w:sz w:val="18"/>
          <w:szCs w:val="18"/>
        </w:rPr>
        <w:t>も</w:t>
      </w:r>
      <w:r w:rsidR="0036341A" w:rsidRPr="00525018">
        <w:rPr>
          <w:rFonts w:asciiTheme="majorHAnsi" w:eastAsiaTheme="majorEastAsia" w:hAnsiTheme="majorHAnsi" w:cstheme="majorHAnsi" w:hint="eastAsia"/>
          <w:kern w:val="0"/>
          <w:sz w:val="18"/>
          <w:szCs w:val="18"/>
        </w:rPr>
        <w:t>可</w:t>
      </w:r>
      <w:r w:rsidRPr="00525018">
        <w:rPr>
          <w:rFonts w:asciiTheme="majorHAnsi" w:eastAsiaTheme="majorEastAsia" w:hAnsiTheme="majorHAnsi" w:cstheme="majorHAnsi" w:hint="eastAsia"/>
          <w:kern w:val="0"/>
          <w:sz w:val="18"/>
          <w:szCs w:val="18"/>
        </w:rPr>
        <w:t>とし、</w:t>
      </w:r>
      <w:r w:rsidR="0036341A" w:rsidRPr="00525018">
        <w:rPr>
          <w:rFonts w:asciiTheme="majorHAnsi" w:eastAsiaTheme="majorEastAsia" w:hAnsiTheme="majorHAnsi" w:cstheme="majorHAnsi" w:hint="eastAsia"/>
          <w:kern w:val="0"/>
          <w:sz w:val="18"/>
          <w:szCs w:val="18"/>
        </w:rPr>
        <w:t>卒業後の進路拘束</w:t>
      </w:r>
      <w:r w:rsidRPr="00525018">
        <w:rPr>
          <w:rFonts w:asciiTheme="majorHAnsi" w:eastAsiaTheme="majorEastAsia" w:hAnsiTheme="majorHAnsi" w:cstheme="majorHAnsi" w:hint="eastAsia"/>
          <w:kern w:val="0"/>
          <w:sz w:val="18"/>
          <w:szCs w:val="18"/>
        </w:rPr>
        <w:t>等はありません</w:t>
      </w:r>
      <w:r w:rsidR="0036341A" w:rsidRPr="00525018">
        <w:rPr>
          <w:rFonts w:asciiTheme="majorHAnsi" w:eastAsiaTheme="majorEastAsia" w:hAnsiTheme="majorHAnsi" w:cstheme="majorHAnsi" w:hint="eastAsia"/>
          <w:kern w:val="0"/>
          <w:sz w:val="18"/>
          <w:szCs w:val="18"/>
        </w:rPr>
        <w:t>。）</w:t>
      </w:r>
    </w:p>
    <w:p w14:paraId="79E8B60D" w14:textId="77777777" w:rsidR="00393DF2" w:rsidRPr="00393DF2" w:rsidRDefault="00393DF2" w:rsidP="00393DF2">
      <w:pPr>
        <w:pStyle w:val="a7"/>
        <w:numPr>
          <w:ilvl w:val="0"/>
          <w:numId w:val="16"/>
        </w:numPr>
        <w:autoSpaceDE w:val="0"/>
        <w:autoSpaceDN w:val="0"/>
        <w:adjustRightInd w:val="0"/>
        <w:ind w:leftChars="0"/>
        <w:rPr>
          <w:rFonts w:asciiTheme="majorHAnsi" w:eastAsiaTheme="majorEastAsia" w:hAnsiTheme="majorHAnsi" w:cstheme="majorHAnsi"/>
          <w:kern w:val="0"/>
          <w:sz w:val="22"/>
        </w:rPr>
      </w:pPr>
      <w:r w:rsidRPr="00393DF2">
        <w:rPr>
          <w:rFonts w:asciiTheme="majorHAnsi" w:eastAsiaTheme="majorEastAsia" w:hAnsiTheme="majorHAnsi" w:cstheme="majorHAnsi" w:hint="eastAsia"/>
          <w:kern w:val="0"/>
          <w:sz w:val="22"/>
        </w:rPr>
        <w:t>支給の期間</w:t>
      </w:r>
    </w:p>
    <w:p w14:paraId="6F9D1CE9" w14:textId="0A0A8723" w:rsidR="00393DF2" w:rsidRPr="00B51294" w:rsidRDefault="00393DF2" w:rsidP="000833CB">
      <w:pPr>
        <w:pStyle w:val="a7"/>
        <w:autoSpaceDE w:val="0"/>
        <w:autoSpaceDN w:val="0"/>
        <w:adjustRightInd w:val="0"/>
        <w:ind w:leftChars="0"/>
        <w:rPr>
          <w:rFonts w:asciiTheme="majorHAnsi" w:eastAsiaTheme="majorEastAsia" w:hAnsiTheme="majorHAnsi" w:cstheme="majorHAnsi"/>
          <w:kern w:val="0"/>
          <w:sz w:val="22"/>
        </w:rPr>
      </w:pPr>
      <w:r w:rsidRPr="00393DF2">
        <w:rPr>
          <w:rFonts w:asciiTheme="majorHAnsi" w:eastAsiaTheme="majorEastAsia" w:hAnsiTheme="majorHAnsi" w:cstheme="majorHAnsi" w:hint="eastAsia"/>
          <w:kern w:val="0"/>
          <w:sz w:val="22"/>
        </w:rPr>
        <w:t>奨学生として採用されたその年の</w:t>
      </w:r>
      <w:r w:rsidR="00BE7A01">
        <w:rPr>
          <w:rFonts w:asciiTheme="majorHAnsi" w:eastAsiaTheme="majorEastAsia" w:hAnsiTheme="majorHAnsi" w:cstheme="majorHAnsi"/>
          <w:kern w:val="0"/>
          <w:sz w:val="22"/>
        </w:rPr>
        <w:t>6</w:t>
      </w:r>
      <w:r w:rsidRPr="00393DF2">
        <w:rPr>
          <w:rFonts w:asciiTheme="majorHAnsi" w:eastAsiaTheme="majorEastAsia" w:hAnsiTheme="majorHAnsi" w:cstheme="majorHAnsi" w:hint="eastAsia"/>
          <w:kern w:val="0"/>
          <w:sz w:val="22"/>
        </w:rPr>
        <w:t>月から、原則として</w:t>
      </w:r>
      <w:r w:rsidR="00EA6BAF">
        <w:rPr>
          <w:rFonts w:asciiTheme="majorHAnsi" w:eastAsiaTheme="majorEastAsia" w:hAnsiTheme="majorHAnsi" w:cstheme="majorHAnsi" w:hint="eastAsia"/>
          <w:kern w:val="0"/>
          <w:sz w:val="22"/>
        </w:rPr>
        <w:t>翌年の</w:t>
      </w:r>
      <w:r w:rsidR="00EA6BAF">
        <w:rPr>
          <w:rFonts w:asciiTheme="majorHAnsi" w:eastAsiaTheme="majorEastAsia" w:hAnsiTheme="majorHAnsi" w:cstheme="majorHAnsi" w:hint="eastAsia"/>
          <w:kern w:val="0"/>
          <w:sz w:val="22"/>
        </w:rPr>
        <w:t>3</w:t>
      </w:r>
      <w:r w:rsidR="00EA6BAF">
        <w:rPr>
          <w:rFonts w:asciiTheme="majorHAnsi" w:eastAsiaTheme="majorEastAsia" w:hAnsiTheme="majorHAnsi" w:cstheme="majorHAnsi" w:hint="eastAsia"/>
          <w:kern w:val="0"/>
          <w:sz w:val="22"/>
        </w:rPr>
        <w:t>月までの期間とします。</w:t>
      </w:r>
      <w:r w:rsidR="00751C23">
        <w:rPr>
          <w:rFonts w:asciiTheme="majorHAnsi" w:eastAsiaTheme="majorEastAsia" w:hAnsiTheme="majorHAnsi" w:cstheme="majorHAnsi" w:hint="eastAsia"/>
          <w:kern w:val="0"/>
          <w:sz w:val="22"/>
        </w:rPr>
        <w:t>ただし、</w:t>
      </w:r>
      <w:r w:rsidR="00EA6BAF">
        <w:rPr>
          <w:rFonts w:asciiTheme="majorHAnsi" w:eastAsiaTheme="majorEastAsia" w:hAnsiTheme="majorHAnsi" w:cstheme="majorHAnsi" w:hint="eastAsia"/>
          <w:kern w:val="0"/>
          <w:sz w:val="22"/>
        </w:rPr>
        <w:t>選考成績上位者</w:t>
      </w:r>
      <w:r w:rsidR="000833CB">
        <w:rPr>
          <w:rFonts w:asciiTheme="majorHAnsi" w:eastAsiaTheme="majorEastAsia" w:hAnsiTheme="majorHAnsi" w:cstheme="majorHAnsi" w:hint="eastAsia"/>
          <w:kern w:val="0"/>
          <w:sz w:val="22"/>
        </w:rPr>
        <w:t>(</w:t>
      </w:r>
      <w:r w:rsidR="000833CB">
        <w:rPr>
          <w:rFonts w:asciiTheme="majorHAnsi" w:eastAsiaTheme="majorEastAsia" w:hAnsiTheme="majorHAnsi" w:cstheme="majorHAnsi" w:hint="eastAsia"/>
          <w:kern w:val="0"/>
          <w:sz w:val="22"/>
        </w:rPr>
        <w:t>採用時に</w:t>
      </w:r>
      <w:r w:rsidR="000833CB">
        <w:rPr>
          <w:rFonts w:asciiTheme="majorHAnsi" w:eastAsiaTheme="majorEastAsia" w:hAnsiTheme="majorHAnsi" w:cstheme="majorHAnsi"/>
          <w:kern w:val="0"/>
          <w:sz w:val="22"/>
        </w:rPr>
        <w:t>4</w:t>
      </w:r>
      <w:r w:rsidR="000833CB">
        <w:rPr>
          <w:rFonts w:asciiTheme="majorHAnsi" w:eastAsiaTheme="majorEastAsia" w:hAnsiTheme="majorHAnsi" w:cstheme="majorHAnsi" w:hint="eastAsia"/>
          <w:kern w:val="0"/>
          <w:sz w:val="22"/>
        </w:rPr>
        <w:t>年制の場合は</w:t>
      </w:r>
      <w:r w:rsidR="000833CB">
        <w:rPr>
          <w:rFonts w:asciiTheme="majorHAnsi" w:eastAsiaTheme="majorEastAsia" w:hAnsiTheme="majorHAnsi" w:cstheme="majorHAnsi" w:hint="eastAsia"/>
          <w:kern w:val="0"/>
          <w:sz w:val="22"/>
        </w:rPr>
        <w:t>4</w:t>
      </w:r>
      <w:r w:rsidR="000833CB">
        <w:rPr>
          <w:rFonts w:asciiTheme="majorHAnsi" w:eastAsiaTheme="majorEastAsia" w:hAnsiTheme="majorHAnsi" w:cstheme="majorHAnsi" w:hint="eastAsia"/>
          <w:kern w:val="0"/>
          <w:sz w:val="22"/>
        </w:rPr>
        <w:t>年次、</w:t>
      </w:r>
      <w:r w:rsidR="000833CB">
        <w:rPr>
          <w:rFonts w:asciiTheme="majorHAnsi" w:eastAsiaTheme="majorEastAsia" w:hAnsiTheme="majorHAnsi" w:cstheme="majorHAnsi" w:hint="eastAsia"/>
          <w:kern w:val="0"/>
          <w:sz w:val="22"/>
        </w:rPr>
        <w:t>2</w:t>
      </w:r>
      <w:r w:rsidR="000833CB">
        <w:rPr>
          <w:rFonts w:asciiTheme="majorHAnsi" w:eastAsiaTheme="majorEastAsia" w:hAnsiTheme="majorHAnsi" w:cstheme="majorHAnsi" w:hint="eastAsia"/>
          <w:kern w:val="0"/>
          <w:sz w:val="22"/>
        </w:rPr>
        <w:t>年制の場合は</w:t>
      </w:r>
      <w:r w:rsidR="000833CB">
        <w:rPr>
          <w:rFonts w:asciiTheme="majorHAnsi" w:eastAsiaTheme="majorEastAsia" w:hAnsiTheme="majorHAnsi" w:cstheme="majorHAnsi" w:hint="eastAsia"/>
          <w:kern w:val="0"/>
          <w:sz w:val="22"/>
        </w:rPr>
        <w:t>2</w:t>
      </w:r>
      <w:r w:rsidR="000833CB">
        <w:rPr>
          <w:rFonts w:asciiTheme="majorHAnsi" w:eastAsiaTheme="majorEastAsia" w:hAnsiTheme="majorHAnsi" w:cstheme="majorHAnsi" w:hint="eastAsia"/>
          <w:kern w:val="0"/>
          <w:sz w:val="22"/>
        </w:rPr>
        <w:t>年次の学生を除く。</w:t>
      </w:r>
      <w:r w:rsidR="000833CB" w:rsidRPr="00B51294">
        <w:rPr>
          <w:rFonts w:asciiTheme="majorHAnsi" w:eastAsiaTheme="majorEastAsia" w:hAnsiTheme="majorHAnsi" w:cstheme="majorHAnsi"/>
          <w:kern w:val="0"/>
          <w:sz w:val="22"/>
        </w:rPr>
        <w:t>)</w:t>
      </w:r>
      <w:r w:rsidR="00EA6BAF" w:rsidRPr="00B51294">
        <w:rPr>
          <w:rFonts w:asciiTheme="majorHAnsi" w:eastAsiaTheme="majorEastAsia" w:hAnsiTheme="majorHAnsi" w:cstheme="majorHAnsi" w:hint="eastAsia"/>
          <w:kern w:val="0"/>
          <w:sz w:val="22"/>
        </w:rPr>
        <w:t>については、奨学金の支給期間を延長申請</w:t>
      </w:r>
      <w:r w:rsidR="000833CB" w:rsidRPr="00B51294">
        <w:rPr>
          <w:rFonts w:asciiTheme="majorHAnsi" w:eastAsiaTheme="majorEastAsia" w:hAnsiTheme="majorHAnsi" w:cstheme="majorHAnsi" w:hint="eastAsia"/>
          <w:kern w:val="0"/>
          <w:sz w:val="22"/>
        </w:rPr>
        <w:t>することができる</w:t>
      </w:r>
      <w:r w:rsidR="00EA6BAF" w:rsidRPr="00B51294">
        <w:rPr>
          <w:rFonts w:asciiTheme="majorHAnsi" w:eastAsiaTheme="majorEastAsia" w:hAnsiTheme="majorHAnsi" w:cstheme="majorHAnsi" w:hint="eastAsia"/>
          <w:kern w:val="0"/>
          <w:sz w:val="22"/>
        </w:rPr>
        <w:t>権</w:t>
      </w:r>
      <w:r w:rsidR="00EA6BAF" w:rsidRPr="00B51294">
        <w:rPr>
          <w:rFonts w:asciiTheme="majorHAnsi" w:eastAsiaTheme="majorEastAsia" w:hAnsiTheme="majorHAnsi" w:cstheme="majorHAnsi" w:hint="eastAsia"/>
          <w:kern w:val="0"/>
          <w:sz w:val="22"/>
        </w:rPr>
        <w:lastRenderedPageBreak/>
        <w:t>利</w:t>
      </w:r>
      <w:r w:rsidR="000833CB" w:rsidRPr="00B51294">
        <w:rPr>
          <w:rFonts w:asciiTheme="majorHAnsi" w:eastAsiaTheme="majorEastAsia" w:hAnsiTheme="majorHAnsi" w:cstheme="majorHAnsi" w:hint="eastAsia"/>
          <w:kern w:val="0"/>
          <w:sz w:val="22"/>
        </w:rPr>
        <w:t>を</w:t>
      </w:r>
      <w:r w:rsidR="00EA6BAF" w:rsidRPr="00B51294">
        <w:rPr>
          <w:rFonts w:asciiTheme="majorHAnsi" w:eastAsiaTheme="majorEastAsia" w:hAnsiTheme="majorHAnsi" w:cstheme="majorHAnsi" w:hint="eastAsia"/>
          <w:kern w:val="0"/>
          <w:sz w:val="22"/>
        </w:rPr>
        <w:t>付与</w:t>
      </w:r>
      <w:r w:rsidR="000833CB" w:rsidRPr="00B51294">
        <w:rPr>
          <w:rFonts w:asciiTheme="majorHAnsi" w:eastAsiaTheme="majorEastAsia" w:hAnsiTheme="majorHAnsi" w:cstheme="majorHAnsi" w:hint="eastAsia"/>
          <w:kern w:val="0"/>
          <w:sz w:val="22"/>
        </w:rPr>
        <w:t>します</w:t>
      </w:r>
      <w:r w:rsidR="00EA6BAF" w:rsidRPr="00B51294">
        <w:rPr>
          <w:rFonts w:asciiTheme="majorHAnsi" w:eastAsiaTheme="majorEastAsia" w:hAnsiTheme="majorHAnsi" w:cstheme="majorHAnsi" w:hint="eastAsia"/>
          <w:kern w:val="0"/>
          <w:sz w:val="22"/>
        </w:rPr>
        <w:t>ので、当該申請</w:t>
      </w:r>
      <w:r w:rsidR="00124DD6">
        <w:rPr>
          <w:rFonts w:asciiTheme="majorHAnsi" w:eastAsiaTheme="majorEastAsia" w:hAnsiTheme="majorHAnsi" w:cstheme="majorHAnsi" w:hint="eastAsia"/>
          <w:kern w:val="0"/>
          <w:sz w:val="22"/>
        </w:rPr>
        <w:t>により</w:t>
      </w:r>
      <w:r w:rsidR="00EA6BAF" w:rsidRPr="00B51294">
        <w:rPr>
          <w:rFonts w:asciiTheme="majorHAnsi" w:eastAsiaTheme="majorEastAsia" w:hAnsiTheme="majorHAnsi" w:cstheme="majorHAnsi" w:hint="eastAsia"/>
          <w:kern w:val="0"/>
          <w:sz w:val="22"/>
        </w:rPr>
        <w:t>、</w:t>
      </w:r>
      <w:r w:rsidR="00B73EA4">
        <w:rPr>
          <w:rFonts w:asciiTheme="majorHAnsi" w:eastAsiaTheme="majorEastAsia" w:hAnsiTheme="majorHAnsi" w:cstheme="majorHAnsi" w:hint="eastAsia"/>
          <w:kern w:val="0"/>
          <w:sz w:val="22"/>
        </w:rPr>
        <w:t>支給の期間を</w:t>
      </w:r>
      <w:r w:rsidR="00EA6BAF" w:rsidRPr="00B51294">
        <w:rPr>
          <w:rFonts w:asciiTheme="majorHAnsi" w:eastAsiaTheme="majorEastAsia" w:hAnsiTheme="majorHAnsi" w:cstheme="majorHAnsi"/>
          <w:kern w:val="0"/>
          <w:sz w:val="22"/>
        </w:rPr>
        <w:t>1</w:t>
      </w:r>
      <w:r w:rsidR="00EA6BAF" w:rsidRPr="00B51294">
        <w:rPr>
          <w:rFonts w:asciiTheme="majorHAnsi" w:eastAsiaTheme="majorEastAsia" w:hAnsiTheme="majorHAnsi" w:cstheme="majorHAnsi" w:hint="eastAsia"/>
          <w:kern w:val="0"/>
          <w:sz w:val="22"/>
        </w:rPr>
        <w:t>年間延長することができます。</w:t>
      </w:r>
    </w:p>
    <w:p w14:paraId="796B1126" w14:textId="77777777" w:rsidR="00393DF2" w:rsidRPr="00393DF2" w:rsidRDefault="00393DF2" w:rsidP="00393DF2">
      <w:pPr>
        <w:pStyle w:val="a7"/>
        <w:numPr>
          <w:ilvl w:val="0"/>
          <w:numId w:val="16"/>
        </w:numPr>
        <w:autoSpaceDE w:val="0"/>
        <w:autoSpaceDN w:val="0"/>
        <w:adjustRightInd w:val="0"/>
        <w:ind w:leftChars="0"/>
        <w:rPr>
          <w:rFonts w:asciiTheme="majorHAnsi" w:eastAsiaTheme="majorEastAsia" w:hAnsiTheme="majorHAnsi" w:cstheme="majorHAnsi"/>
          <w:kern w:val="0"/>
          <w:sz w:val="22"/>
        </w:rPr>
      </w:pPr>
      <w:r w:rsidRPr="00393DF2">
        <w:rPr>
          <w:rFonts w:asciiTheme="majorHAnsi" w:eastAsiaTheme="majorEastAsia" w:hAnsiTheme="majorHAnsi" w:cstheme="majorHAnsi" w:hint="eastAsia"/>
          <w:kern w:val="0"/>
          <w:sz w:val="22"/>
        </w:rPr>
        <w:t>支給の時期</w:t>
      </w:r>
    </w:p>
    <w:p w14:paraId="7F32ADF8" w14:textId="5C94AA0E" w:rsidR="00C80857" w:rsidRPr="0009319B" w:rsidRDefault="002E6BC5" w:rsidP="00330E1C">
      <w:pPr>
        <w:pStyle w:val="a7"/>
        <w:autoSpaceDE w:val="0"/>
        <w:autoSpaceDN w:val="0"/>
        <w:adjustRightInd w:val="0"/>
        <w:ind w:leftChars="0"/>
        <w:rPr>
          <w:rFonts w:asciiTheme="majorHAnsi" w:eastAsiaTheme="majorEastAsia" w:hAnsiTheme="majorHAnsi" w:cstheme="majorHAnsi"/>
          <w:kern w:val="0"/>
          <w:sz w:val="22"/>
        </w:rPr>
      </w:pPr>
      <w:r>
        <w:rPr>
          <w:rFonts w:asciiTheme="majorHAnsi" w:eastAsiaTheme="majorEastAsia" w:hAnsiTheme="majorHAnsi" w:cstheme="majorHAnsi"/>
          <w:kern w:val="0"/>
          <w:sz w:val="22"/>
        </w:rPr>
        <w:t>6</w:t>
      </w:r>
      <w:r w:rsidR="00393DF2" w:rsidRPr="00393DF2">
        <w:rPr>
          <w:rFonts w:asciiTheme="majorHAnsi" w:eastAsiaTheme="majorEastAsia" w:hAnsiTheme="majorHAnsi" w:cstheme="majorHAnsi" w:hint="eastAsia"/>
          <w:kern w:val="0"/>
          <w:sz w:val="22"/>
        </w:rPr>
        <w:t>月分から</w:t>
      </w:r>
      <w:r>
        <w:rPr>
          <w:rFonts w:asciiTheme="majorHAnsi" w:eastAsiaTheme="majorEastAsia" w:hAnsiTheme="majorHAnsi" w:cstheme="majorHAnsi"/>
          <w:kern w:val="0"/>
          <w:sz w:val="22"/>
        </w:rPr>
        <w:t>9</w:t>
      </w:r>
      <w:r w:rsidR="00393DF2" w:rsidRPr="00393DF2">
        <w:rPr>
          <w:rFonts w:asciiTheme="majorHAnsi" w:eastAsiaTheme="majorEastAsia" w:hAnsiTheme="majorHAnsi" w:cstheme="majorHAnsi" w:hint="eastAsia"/>
          <w:kern w:val="0"/>
          <w:sz w:val="22"/>
        </w:rPr>
        <w:t>月分は</w:t>
      </w:r>
      <w:r w:rsidR="00AA0B70">
        <w:rPr>
          <w:rFonts w:asciiTheme="majorHAnsi" w:eastAsiaTheme="majorEastAsia" w:hAnsiTheme="majorHAnsi" w:cstheme="majorHAnsi" w:hint="eastAsia"/>
          <w:kern w:val="0"/>
          <w:sz w:val="22"/>
        </w:rPr>
        <w:t>6</w:t>
      </w:r>
      <w:r w:rsidR="00393DF2" w:rsidRPr="00393DF2">
        <w:rPr>
          <w:rFonts w:asciiTheme="majorHAnsi" w:eastAsiaTheme="majorEastAsia" w:hAnsiTheme="majorHAnsi" w:cstheme="majorHAnsi" w:hint="eastAsia"/>
          <w:kern w:val="0"/>
          <w:sz w:val="22"/>
        </w:rPr>
        <w:t>月</w:t>
      </w:r>
      <w:r>
        <w:rPr>
          <w:rFonts w:asciiTheme="majorHAnsi" w:eastAsiaTheme="majorEastAsia" w:hAnsiTheme="majorHAnsi" w:cstheme="majorHAnsi" w:hint="eastAsia"/>
          <w:kern w:val="0"/>
          <w:sz w:val="22"/>
        </w:rPr>
        <w:t>末日まで</w:t>
      </w:r>
      <w:r w:rsidR="00393DF2" w:rsidRPr="00393DF2">
        <w:rPr>
          <w:rFonts w:asciiTheme="majorHAnsi" w:eastAsiaTheme="majorEastAsia" w:hAnsiTheme="majorHAnsi" w:cstheme="majorHAnsi" w:hint="eastAsia"/>
          <w:kern w:val="0"/>
          <w:sz w:val="22"/>
        </w:rPr>
        <w:t>に</w:t>
      </w:r>
      <w:r w:rsidR="00884A15">
        <w:rPr>
          <w:rFonts w:asciiTheme="majorHAnsi" w:eastAsiaTheme="majorEastAsia" w:hAnsiTheme="majorHAnsi" w:cstheme="majorHAnsi"/>
          <w:kern w:val="0"/>
          <w:sz w:val="22"/>
        </w:rPr>
        <w:t>4</w:t>
      </w:r>
      <w:r w:rsidR="00393DF2" w:rsidRPr="00393DF2">
        <w:rPr>
          <w:rFonts w:asciiTheme="majorHAnsi" w:eastAsiaTheme="majorEastAsia" w:hAnsiTheme="majorHAnsi" w:cstheme="majorHAnsi" w:hint="eastAsia"/>
          <w:kern w:val="0"/>
          <w:sz w:val="22"/>
        </w:rPr>
        <w:t>ヶ月分をまとめて支給します。</w:t>
      </w:r>
      <w:r>
        <w:rPr>
          <w:rFonts w:asciiTheme="majorHAnsi" w:eastAsiaTheme="majorEastAsia" w:hAnsiTheme="majorHAnsi" w:cstheme="majorHAnsi"/>
          <w:kern w:val="0"/>
          <w:sz w:val="22"/>
        </w:rPr>
        <w:t>10</w:t>
      </w:r>
      <w:r w:rsidR="00393DF2" w:rsidRPr="00393DF2">
        <w:rPr>
          <w:rFonts w:asciiTheme="majorHAnsi" w:eastAsiaTheme="majorEastAsia" w:hAnsiTheme="majorHAnsi" w:cstheme="majorHAnsi" w:hint="eastAsia"/>
          <w:kern w:val="0"/>
          <w:sz w:val="22"/>
        </w:rPr>
        <w:t>月分</w:t>
      </w:r>
      <w:r>
        <w:rPr>
          <w:rFonts w:asciiTheme="majorHAnsi" w:eastAsiaTheme="majorEastAsia" w:hAnsiTheme="majorHAnsi" w:cstheme="majorHAnsi" w:hint="eastAsia"/>
          <w:kern w:val="0"/>
          <w:sz w:val="22"/>
        </w:rPr>
        <w:t>から翌年</w:t>
      </w:r>
      <w:r>
        <w:rPr>
          <w:rFonts w:asciiTheme="majorHAnsi" w:eastAsiaTheme="majorEastAsia" w:hAnsiTheme="majorHAnsi" w:cstheme="majorHAnsi" w:hint="eastAsia"/>
          <w:kern w:val="0"/>
          <w:sz w:val="22"/>
        </w:rPr>
        <w:t>3</w:t>
      </w:r>
      <w:r>
        <w:rPr>
          <w:rFonts w:asciiTheme="majorHAnsi" w:eastAsiaTheme="majorEastAsia" w:hAnsiTheme="majorHAnsi" w:cstheme="majorHAnsi" w:hint="eastAsia"/>
          <w:kern w:val="0"/>
          <w:sz w:val="22"/>
        </w:rPr>
        <w:t>月分は</w:t>
      </w:r>
      <w:r>
        <w:rPr>
          <w:rFonts w:asciiTheme="majorHAnsi" w:eastAsiaTheme="majorEastAsia" w:hAnsiTheme="majorHAnsi" w:cstheme="majorHAnsi" w:hint="eastAsia"/>
          <w:kern w:val="0"/>
          <w:sz w:val="22"/>
        </w:rPr>
        <w:t>1</w:t>
      </w:r>
      <w:r>
        <w:rPr>
          <w:rFonts w:asciiTheme="majorHAnsi" w:eastAsiaTheme="majorEastAsia" w:hAnsiTheme="majorHAnsi" w:cstheme="majorHAnsi"/>
          <w:kern w:val="0"/>
          <w:sz w:val="22"/>
        </w:rPr>
        <w:t>0</w:t>
      </w:r>
      <w:r>
        <w:rPr>
          <w:rFonts w:asciiTheme="majorHAnsi" w:eastAsiaTheme="majorEastAsia" w:hAnsiTheme="majorHAnsi" w:cstheme="majorHAnsi" w:hint="eastAsia"/>
          <w:kern w:val="0"/>
          <w:sz w:val="22"/>
        </w:rPr>
        <w:t>月</w:t>
      </w:r>
      <w:r w:rsidR="00884A15">
        <w:rPr>
          <w:rFonts w:asciiTheme="majorHAnsi" w:eastAsiaTheme="majorEastAsia" w:hAnsiTheme="majorHAnsi" w:cstheme="majorHAnsi" w:hint="eastAsia"/>
          <w:kern w:val="0"/>
          <w:sz w:val="22"/>
        </w:rPr>
        <w:t>末日まで</w:t>
      </w:r>
      <w:r>
        <w:rPr>
          <w:rFonts w:asciiTheme="majorHAnsi" w:eastAsiaTheme="majorEastAsia" w:hAnsiTheme="majorHAnsi" w:cstheme="majorHAnsi" w:hint="eastAsia"/>
          <w:kern w:val="0"/>
          <w:sz w:val="22"/>
        </w:rPr>
        <w:t>に</w:t>
      </w:r>
      <w:r w:rsidR="00884A15">
        <w:rPr>
          <w:rFonts w:asciiTheme="majorHAnsi" w:eastAsiaTheme="majorEastAsia" w:hAnsiTheme="majorHAnsi" w:cstheme="majorHAnsi" w:hint="eastAsia"/>
          <w:kern w:val="0"/>
          <w:sz w:val="22"/>
        </w:rPr>
        <w:t>6</w:t>
      </w:r>
      <w:r w:rsidR="00124DD6" w:rsidRPr="00393DF2">
        <w:rPr>
          <w:rFonts w:asciiTheme="majorHAnsi" w:eastAsiaTheme="majorEastAsia" w:hAnsiTheme="majorHAnsi" w:cstheme="majorHAnsi" w:hint="eastAsia"/>
          <w:kern w:val="0"/>
          <w:sz w:val="22"/>
        </w:rPr>
        <w:t>ヶ月</w:t>
      </w:r>
      <w:r w:rsidR="00884A15">
        <w:rPr>
          <w:rFonts w:asciiTheme="majorHAnsi" w:eastAsiaTheme="majorEastAsia" w:hAnsiTheme="majorHAnsi" w:cstheme="majorHAnsi" w:hint="eastAsia"/>
          <w:kern w:val="0"/>
          <w:sz w:val="22"/>
        </w:rPr>
        <w:t>分をまとめて</w:t>
      </w:r>
      <w:r w:rsidR="00393DF2" w:rsidRPr="00393DF2">
        <w:rPr>
          <w:rFonts w:asciiTheme="majorHAnsi" w:eastAsiaTheme="majorEastAsia" w:hAnsiTheme="majorHAnsi" w:cstheme="majorHAnsi" w:hint="eastAsia"/>
          <w:kern w:val="0"/>
          <w:sz w:val="22"/>
        </w:rPr>
        <w:t>支給します。</w:t>
      </w:r>
    </w:p>
    <w:p w14:paraId="22EDFB64" w14:textId="77777777" w:rsidR="00521C44" w:rsidRPr="0009319B" w:rsidRDefault="00521C44" w:rsidP="00A95B81">
      <w:pPr>
        <w:pStyle w:val="a7"/>
        <w:autoSpaceDE w:val="0"/>
        <w:autoSpaceDN w:val="0"/>
        <w:adjustRightInd w:val="0"/>
        <w:rPr>
          <w:rFonts w:asciiTheme="majorHAnsi" w:eastAsiaTheme="majorEastAsia" w:hAnsiTheme="majorHAnsi" w:cstheme="majorHAnsi"/>
          <w:kern w:val="0"/>
          <w:sz w:val="22"/>
        </w:rPr>
      </w:pPr>
    </w:p>
    <w:p w14:paraId="1ED1F3DC" w14:textId="77777777" w:rsidR="004111CF" w:rsidRPr="0009319B" w:rsidRDefault="004111CF" w:rsidP="00A95B81">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sidRPr="0009319B">
        <w:rPr>
          <w:rFonts w:asciiTheme="majorHAnsi" w:eastAsiaTheme="majorEastAsia" w:hAnsiTheme="majorHAnsi" w:cstheme="majorHAnsi"/>
          <w:b/>
          <w:kern w:val="0"/>
          <w:sz w:val="24"/>
        </w:rPr>
        <w:t>応募方法</w:t>
      </w:r>
    </w:p>
    <w:p w14:paraId="7785122A" w14:textId="3F3B888A" w:rsidR="008857E6" w:rsidRPr="0009319B" w:rsidRDefault="008744E7" w:rsidP="00C3444C">
      <w:pPr>
        <w:ind w:leftChars="200" w:left="420" w:firstLineChars="100" w:firstLine="22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下記の</w:t>
      </w:r>
      <w:r w:rsidR="004111CF" w:rsidRPr="0009319B">
        <w:rPr>
          <w:rFonts w:asciiTheme="majorHAnsi" w:eastAsiaTheme="majorEastAsia" w:hAnsiTheme="majorHAnsi" w:cstheme="majorHAnsi"/>
          <w:kern w:val="0"/>
          <w:sz w:val="22"/>
        </w:rPr>
        <w:t>必要書類を</w:t>
      </w:r>
      <w:del w:id="20" w:author="Kento Shinya" w:date="2021-04-13T11:24:00Z">
        <w:r w:rsidR="004111CF" w:rsidRPr="0009319B" w:rsidDel="00737FDF">
          <w:rPr>
            <w:rFonts w:asciiTheme="majorHAnsi" w:eastAsiaTheme="majorEastAsia" w:hAnsiTheme="majorHAnsi" w:cstheme="majorHAnsi"/>
            <w:kern w:val="0"/>
            <w:sz w:val="22"/>
          </w:rPr>
          <w:delText>提出期限までに</w:delText>
        </w:r>
      </w:del>
      <w:ins w:id="21" w:author="Kento Shinya" w:date="2021-04-13T11:20:00Z">
        <w:r w:rsidR="00737FDF">
          <w:rPr>
            <w:rFonts w:asciiTheme="majorHAnsi" w:eastAsiaTheme="majorEastAsia" w:hAnsiTheme="majorHAnsi" w:cstheme="majorHAnsi" w:hint="eastAsia"/>
            <w:kern w:val="0"/>
            <w:sz w:val="22"/>
          </w:rPr>
          <w:t>在籍する学校の</w:t>
        </w:r>
      </w:ins>
      <w:ins w:id="22" w:author="Kento Shinya" w:date="2021-04-13T11:22:00Z">
        <w:r w:rsidR="00737FDF">
          <w:rPr>
            <w:rFonts w:asciiTheme="majorHAnsi" w:eastAsiaTheme="majorEastAsia" w:hAnsiTheme="majorHAnsi" w:cstheme="majorHAnsi" w:hint="eastAsia"/>
            <w:kern w:val="0"/>
            <w:sz w:val="22"/>
          </w:rPr>
          <w:t>奨学金</w:t>
        </w:r>
      </w:ins>
      <w:ins w:id="23" w:author="Kento Shinya" w:date="2021-04-13T12:07:00Z">
        <w:r w:rsidR="00EC2CBA">
          <w:rPr>
            <w:rFonts w:asciiTheme="majorHAnsi" w:eastAsiaTheme="majorEastAsia" w:hAnsiTheme="majorHAnsi" w:cstheme="majorHAnsi" w:hint="eastAsia"/>
            <w:kern w:val="0"/>
            <w:sz w:val="22"/>
          </w:rPr>
          <w:t>担当</w:t>
        </w:r>
      </w:ins>
      <w:ins w:id="24" w:author="Kento Shinya" w:date="2021-04-13T11:22:00Z">
        <w:r w:rsidR="00737FDF">
          <w:rPr>
            <w:rFonts w:asciiTheme="majorHAnsi" w:eastAsiaTheme="majorEastAsia" w:hAnsiTheme="majorHAnsi" w:cstheme="majorHAnsi" w:hint="eastAsia"/>
            <w:kern w:val="0"/>
            <w:sz w:val="22"/>
          </w:rPr>
          <w:t>窓口</w:t>
        </w:r>
      </w:ins>
      <w:del w:id="25" w:author="Kento Shinya" w:date="2021-04-13T11:24:00Z">
        <w:r w:rsidR="007309DC" w:rsidRPr="0009319B" w:rsidDel="00737FDF">
          <w:rPr>
            <w:rFonts w:asciiTheme="majorHAnsi" w:eastAsiaTheme="majorEastAsia" w:hAnsiTheme="majorHAnsi" w:cstheme="majorHAnsi"/>
            <w:kern w:val="0"/>
            <w:sz w:val="22"/>
          </w:rPr>
          <w:delText>当財団</w:delText>
        </w:r>
        <w:r w:rsidR="00255EA0" w:rsidRPr="0009319B" w:rsidDel="00737FDF">
          <w:rPr>
            <w:rFonts w:asciiTheme="majorHAnsi" w:eastAsiaTheme="majorEastAsia" w:hAnsiTheme="majorHAnsi" w:cstheme="majorHAnsi"/>
            <w:kern w:val="0"/>
            <w:sz w:val="22"/>
          </w:rPr>
          <w:delText>の</w:delText>
        </w:r>
        <w:r w:rsidR="007309DC" w:rsidRPr="0009319B" w:rsidDel="00737FDF">
          <w:rPr>
            <w:rFonts w:asciiTheme="majorHAnsi" w:eastAsiaTheme="majorEastAsia" w:hAnsiTheme="majorHAnsi" w:cstheme="majorHAnsi"/>
            <w:kern w:val="0"/>
            <w:sz w:val="22"/>
          </w:rPr>
          <w:delText>事務局</w:delText>
        </w:r>
      </w:del>
      <w:r w:rsidR="00700AFA" w:rsidRPr="0009319B">
        <w:rPr>
          <w:rFonts w:asciiTheme="majorHAnsi" w:eastAsiaTheme="majorEastAsia" w:hAnsiTheme="majorHAnsi" w:cstheme="majorHAnsi"/>
          <w:kern w:val="0"/>
          <w:sz w:val="22"/>
        </w:rPr>
        <w:t>宛てに</w:t>
      </w:r>
      <w:ins w:id="26" w:author="Kento Shinya" w:date="2021-04-08T10:40:00Z">
        <w:r w:rsidR="00426432" w:rsidRPr="00426432">
          <w:rPr>
            <w:rFonts w:asciiTheme="majorHAnsi" w:eastAsiaTheme="majorEastAsia" w:hAnsiTheme="majorHAnsi" w:cstheme="majorHAnsi"/>
            <w:kern w:val="0"/>
            <w:sz w:val="22"/>
          </w:rPr>
          <w:t>E-Mail</w:t>
        </w:r>
      </w:ins>
      <w:ins w:id="27" w:author="Kento Shinya" w:date="2021-04-08T10:39:00Z">
        <w:r w:rsidR="00426432">
          <w:rPr>
            <w:rFonts w:asciiTheme="majorHAnsi" w:eastAsiaTheme="majorEastAsia" w:hAnsiTheme="majorHAnsi" w:cstheme="majorHAnsi" w:hint="eastAsia"/>
            <w:kern w:val="0"/>
            <w:sz w:val="22"/>
          </w:rPr>
          <w:t>に</w:t>
        </w:r>
      </w:ins>
      <w:ins w:id="28" w:author="Kento Shinya" w:date="2021-04-08T10:42:00Z">
        <w:r w:rsidR="00426432">
          <w:rPr>
            <w:rFonts w:asciiTheme="majorHAnsi" w:eastAsiaTheme="majorEastAsia" w:hAnsiTheme="majorHAnsi" w:cstheme="majorHAnsi" w:hint="eastAsia"/>
            <w:kern w:val="0"/>
            <w:sz w:val="22"/>
          </w:rPr>
          <w:t>添付し</w:t>
        </w:r>
      </w:ins>
      <w:ins w:id="29" w:author="Kento Shinya" w:date="2021-04-08T10:39:00Z">
        <w:r w:rsidR="00426432">
          <w:rPr>
            <w:rFonts w:asciiTheme="majorHAnsi" w:eastAsiaTheme="majorEastAsia" w:hAnsiTheme="majorHAnsi" w:cstheme="majorHAnsi" w:hint="eastAsia"/>
            <w:kern w:val="0"/>
            <w:sz w:val="22"/>
          </w:rPr>
          <w:t>て</w:t>
        </w:r>
      </w:ins>
      <w:r w:rsidR="00700AFA" w:rsidRPr="0009319B">
        <w:rPr>
          <w:rFonts w:asciiTheme="majorHAnsi" w:eastAsiaTheme="majorEastAsia" w:hAnsiTheme="majorHAnsi" w:cstheme="majorHAnsi"/>
          <w:kern w:val="0"/>
          <w:sz w:val="22"/>
        </w:rPr>
        <w:t>お送りください</w:t>
      </w:r>
      <w:r w:rsidR="004111CF" w:rsidRPr="0009319B">
        <w:rPr>
          <w:rFonts w:asciiTheme="majorHAnsi" w:eastAsiaTheme="majorEastAsia" w:hAnsiTheme="majorHAnsi" w:cstheme="majorHAnsi"/>
          <w:kern w:val="0"/>
          <w:sz w:val="22"/>
        </w:rPr>
        <w:t>。</w:t>
      </w:r>
      <w:moveFromRangeStart w:id="30" w:author="Kento Shinya" w:date="2021-04-13T22:48:00Z" w:name="move69246525"/>
      <w:moveFrom w:id="31" w:author="Kento Shinya" w:date="2021-04-13T22:48:00Z">
        <w:r w:rsidR="008857E6" w:rsidRPr="0009319B" w:rsidDel="00F15FBC">
          <w:rPr>
            <w:rFonts w:asciiTheme="majorHAnsi" w:eastAsiaTheme="majorEastAsia" w:hAnsiTheme="majorHAnsi" w:cstheme="majorHAnsi"/>
            <w:kern w:val="0"/>
            <w:sz w:val="22"/>
          </w:rPr>
          <w:t>なお、各所定様式は、当財団ホームページ</w:t>
        </w:r>
        <w:r w:rsidR="00085E35" w:rsidDel="00F15FBC">
          <w:rPr>
            <w:rFonts w:hint="eastAsia"/>
          </w:rPr>
          <w:t>（</w:t>
        </w:r>
        <w:r w:rsidR="00085E35" w:rsidDel="00F15FBC">
          <w:rPr>
            <w:rFonts w:hint="eastAsia"/>
          </w:rPr>
          <w:t>U</w:t>
        </w:r>
        <w:r w:rsidR="00085E35" w:rsidDel="00F15FBC">
          <w:t>RL</w:t>
        </w:r>
        <w:r w:rsidR="00085E35" w:rsidDel="00F15FBC">
          <w:rPr>
            <w:rFonts w:hint="eastAsia"/>
          </w:rPr>
          <w:t>）</w:t>
        </w:r>
        <w:r w:rsidR="008857E6" w:rsidRPr="0009319B" w:rsidDel="00F15FBC">
          <w:rPr>
            <w:rFonts w:asciiTheme="majorHAnsi" w:eastAsiaTheme="majorEastAsia" w:hAnsiTheme="majorHAnsi" w:cstheme="majorHAnsi"/>
            <w:kern w:val="0"/>
            <w:sz w:val="22"/>
          </w:rPr>
          <w:t>からダウンロードすることができます。</w:t>
        </w:r>
      </w:moveFrom>
      <w:moveFromRangeEnd w:id="30"/>
      <w:ins w:id="32" w:author="Kento Shinya" w:date="2021-04-13T11:40:00Z">
        <w:r w:rsidR="00AF058E">
          <w:rPr>
            <w:rFonts w:asciiTheme="majorHAnsi" w:eastAsiaTheme="majorEastAsia" w:hAnsiTheme="majorHAnsi" w:cstheme="majorHAnsi" w:hint="eastAsia"/>
            <w:kern w:val="0"/>
            <w:sz w:val="22"/>
          </w:rPr>
          <w:t>奨学金</w:t>
        </w:r>
      </w:ins>
      <w:ins w:id="33" w:author="Kento Shinya" w:date="2021-04-13T12:07:00Z">
        <w:r w:rsidR="00EC2CBA">
          <w:rPr>
            <w:rFonts w:asciiTheme="majorHAnsi" w:eastAsiaTheme="majorEastAsia" w:hAnsiTheme="majorHAnsi" w:cstheme="majorHAnsi" w:hint="eastAsia"/>
            <w:kern w:val="0"/>
            <w:sz w:val="22"/>
          </w:rPr>
          <w:t>担当</w:t>
        </w:r>
      </w:ins>
      <w:ins w:id="34" w:author="Kento Shinya" w:date="2021-04-13T11:40:00Z">
        <w:r w:rsidR="00AF058E">
          <w:rPr>
            <w:rFonts w:asciiTheme="majorHAnsi" w:eastAsiaTheme="majorEastAsia" w:hAnsiTheme="majorHAnsi" w:cstheme="majorHAnsi" w:hint="eastAsia"/>
            <w:kern w:val="0"/>
            <w:sz w:val="22"/>
          </w:rPr>
          <w:t>窓口</w:t>
        </w:r>
      </w:ins>
      <w:ins w:id="35" w:author="Kento Shinya" w:date="2021-04-13T11:48:00Z">
        <w:r w:rsidR="00AF058E">
          <w:rPr>
            <w:rFonts w:asciiTheme="majorHAnsi" w:eastAsiaTheme="majorEastAsia" w:hAnsiTheme="majorHAnsi" w:cstheme="majorHAnsi" w:hint="eastAsia"/>
            <w:kern w:val="0"/>
            <w:sz w:val="22"/>
          </w:rPr>
          <w:t>側で</w:t>
        </w:r>
      </w:ins>
      <w:ins w:id="36" w:author="Kento Shinya" w:date="2021-04-13T11:41:00Z">
        <w:r w:rsidR="00AF058E">
          <w:rPr>
            <w:rFonts w:asciiTheme="majorHAnsi" w:eastAsiaTheme="majorEastAsia" w:hAnsiTheme="majorHAnsi" w:cstheme="majorHAnsi" w:hint="eastAsia"/>
            <w:kern w:val="0"/>
            <w:sz w:val="22"/>
          </w:rPr>
          <w:t>、応募者からの応募書類をとりまとめ、提出期限までに</w:t>
        </w:r>
      </w:ins>
      <w:ins w:id="37" w:author="Kento Shinya" w:date="2021-04-13T11:47:00Z">
        <w:r w:rsidR="00AF058E" w:rsidRPr="00AF058E">
          <w:rPr>
            <w:rFonts w:asciiTheme="majorHAnsi" w:eastAsiaTheme="majorEastAsia" w:hAnsiTheme="majorHAnsi" w:cstheme="majorHAnsi" w:hint="eastAsia"/>
            <w:kern w:val="0"/>
            <w:sz w:val="22"/>
          </w:rPr>
          <w:t>当財団の事務局宛てに</w:t>
        </w:r>
        <w:r w:rsidR="00AF058E" w:rsidRPr="00AF058E">
          <w:rPr>
            <w:rFonts w:asciiTheme="majorHAnsi" w:eastAsiaTheme="majorEastAsia" w:hAnsiTheme="majorHAnsi" w:cstheme="majorHAnsi" w:hint="eastAsia"/>
            <w:kern w:val="0"/>
            <w:sz w:val="22"/>
          </w:rPr>
          <w:t>E-Mail</w:t>
        </w:r>
        <w:r w:rsidR="00AF058E" w:rsidRPr="00AF058E">
          <w:rPr>
            <w:rFonts w:asciiTheme="majorHAnsi" w:eastAsiaTheme="majorEastAsia" w:hAnsiTheme="majorHAnsi" w:cstheme="majorHAnsi" w:hint="eastAsia"/>
            <w:kern w:val="0"/>
            <w:sz w:val="22"/>
          </w:rPr>
          <w:t>に添付してお送り</w:t>
        </w:r>
      </w:ins>
      <w:ins w:id="38" w:author="Kento Shinya" w:date="2021-04-13T22:47:00Z">
        <w:r w:rsidR="00D31BD5">
          <w:rPr>
            <w:rFonts w:asciiTheme="majorHAnsi" w:eastAsiaTheme="majorEastAsia" w:hAnsiTheme="majorHAnsi" w:cstheme="majorHAnsi" w:hint="eastAsia"/>
            <w:kern w:val="0"/>
            <w:sz w:val="22"/>
          </w:rPr>
          <w:t>いただきます</w:t>
        </w:r>
      </w:ins>
      <w:ins w:id="39" w:author="Kento Shinya" w:date="2021-04-13T11:47:00Z">
        <w:r w:rsidR="00AF058E" w:rsidRPr="00AF058E">
          <w:rPr>
            <w:rFonts w:asciiTheme="majorHAnsi" w:eastAsiaTheme="majorEastAsia" w:hAnsiTheme="majorHAnsi" w:cstheme="majorHAnsi" w:hint="eastAsia"/>
            <w:kern w:val="0"/>
            <w:sz w:val="22"/>
          </w:rPr>
          <w:t>。</w:t>
        </w:r>
      </w:ins>
      <w:moveToRangeStart w:id="40" w:author="Kento Shinya" w:date="2021-04-13T22:48:00Z" w:name="move69246525"/>
      <w:moveTo w:id="41" w:author="Kento Shinya" w:date="2021-04-13T22:48:00Z">
        <w:r w:rsidR="00F15FBC" w:rsidRPr="0009319B">
          <w:rPr>
            <w:rFonts w:asciiTheme="majorHAnsi" w:eastAsiaTheme="majorEastAsia" w:hAnsiTheme="majorHAnsi" w:cstheme="majorHAnsi"/>
            <w:kern w:val="0"/>
            <w:sz w:val="22"/>
          </w:rPr>
          <w:t>なお、各所定様式は、当財団ホームページ</w:t>
        </w:r>
        <w:r w:rsidR="00F15FBC">
          <w:rPr>
            <w:rFonts w:hint="eastAsia"/>
          </w:rPr>
          <w:t>（</w:t>
        </w:r>
        <w:r w:rsidR="00F15FBC">
          <w:rPr>
            <w:rFonts w:hint="eastAsia"/>
          </w:rPr>
          <w:t>U</w:t>
        </w:r>
        <w:r w:rsidR="00F15FBC">
          <w:t>RL</w:t>
        </w:r>
        <w:r w:rsidR="00F15FBC">
          <w:rPr>
            <w:rFonts w:hint="eastAsia"/>
          </w:rPr>
          <w:t>）</w:t>
        </w:r>
        <w:r w:rsidR="00F15FBC" w:rsidRPr="0009319B">
          <w:rPr>
            <w:rFonts w:asciiTheme="majorHAnsi" w:eastAsiaTheme="majorEastAsia" w:hAnsiTheme="majorHAnsi" w:cstheme="majorHAnsi"/>
            <w:kern w:val="0"/>
            <w:sz w:val="22"/>
          </w:rPr>
          <w:t>からダウンロードすることができます。</w:t>
        </w:r>
      </w:moveTo>
      <w:moveToRangeEnd w:id="40"/>
    </w:p>
    <w:p w14:paraId="4716CDE4" w14:textId="77777777" w:rsidR="004111CF" w:rsidRPr="0009319B" w:rsidRDefault="004111CF" w:rsidP="00A95B81">
      <w:pPr>
        <w:autoSpaceDE w:val="0"/>
        <w:autoSpaceDN w:val="0"/>
        <w:adjustRightInd w:val="0"/>
        <w:ind w:leftChars="200" w:left="640" w:hangingChars="100" w:hanging="220"/>
        <w:rPr>
          <w:rFonts w:asciiTheme="majorHAnsi" w:eastAsiaTheme="majorEastAsia" w:hAnsiTheme="majorHAnsi" w:cstheme="majorHAnsi"/>
          <w:kern w:val="0"/>
          <w:sz w:val="22"/>
        </w:rPr>
      </w:pPr>
    </w:p>
    <w:p w14:paraId="50E58EC0" w14:textId="2B3E92DE" w:rsidR="004111CF" w:rsidRPr="00BC7566" w:rsidRDefault="00700AFA" w:rsidP="00581A0C">
      <w:pPr>
        <w:pStyle w:val="a7"/>
        <w:numPr>
          <w:ilvl w:val="0"/>
          <w:numId w:val="3"/>
        </w:numPr>
        <w:autoSpaceDE w:val="0"/>
        <w:autoSpaceDN w:val="0"/>
        <w:adjustRightInd w:val="0"/>
        <w:ind w:leftChars="0" w:left="851"/>
        <w:rPr>
          <w:rFonts w:asciiTheme="majorHAnsi" w:eastAsiaTheme="majorEastAsia" w:hAnsiTheme="majorHAnsi" w:cstheme="majorHAnsi"/>
          <w:kern w:val="0"/>
          <w:sz w:val="22"/>
          <w:u w:val="single"/>
          <w:rPrChange w:id="42" w:author="まどか" w:date="2021-04-26T17:22:00Z">
            <w:rPr>
              <w:rFonts w:asciiTheme="majorHAnsi" w:eastAsiaTheme="majorEastAsia" w:hAnsiTheme="majorHAnsi" w:cstheme="majorHAnsi"/>
              <w:kern w:val="0"/>
              <w:sz w:val="22"/>
              <w:u w:val="single"/>
            </w:rPr>
          </w:rPrChange>
        </w:rPr>
      </w:pPr>
      <w:r w:rsidRPr="0009319B">
        <w:rPr>
          <w:rFonts w:asciiTheme="majorHAnsi" w:eastAsiaTheme="majorEastAsia" w:hAnsiTheme="majorHAnsi" w:cstheme="majorHAnsi"/>
          <w:kern w:val="0"/>
          <w:sz w:val="22"/>
        </w:rPr>
        <w:t>奨学金給付</w:t>
      </w:r>
      <w:r w:rsidR="004111CF" w:rsidRPr="0009319B">
        <w:rPr>
          <w:rFonts w:asciiTheme="majorHAnsi" w:eastAsiaTheme="majorEastAsia" w:hAnsiTheme="majorHAnsi" w:cstheme="majorHAnsi"/>
          <w:kern w:val="0"/>
          <w:sz w:val="22"/>
        </w:rPr>
        <w:t>願書</w:t>
      </w:r>
      <w:r w:rsidR="004111CF" w:rsidRPr="0009319B">
        <w:rPr>
          <w:rFonts w:asciiTheme="majorHAnsi" w:eastAsiaTheme="majorEastAsia" w:hAnsiTheme="majorHAnsi" w:cstheme="majorHAnsi"/>
          <w:kern w:val="0"/>
          <w:sz w:val="22"/>
        </w:rPr>
        <w:t xml:space="preserve"> </w:t>
      </w:r>
      <w:r w:rsidRPr="0009319B">
        <w:rPr>
          <w:rFonts w:asciiTheme="majorHAnsi" w:eastAsiaTheme="majorEastAsia" w:hAnsiTheme="majorHAnsi" w:cstheme="majorHAnsi"/>
          <w:kern w:val="0"/>
          <w:sz w:val="22"/>
        </w:rPr>
        <w:t>（所定様式）</w:t>
      </w:r>
      <w:r w:rsidR="00FB5349" w:rsidRPr="0009319B">
        <w:rPr>
          <w:rFonts w:asciiTheme="majorHAnsi" w:eastAsiaTheme="majorEastAsia" w:hAnsiTheme="majorHAnsi" w:cstheme="majorHAnsi"/>
          <w:kern w:val="0"/>
          <w:sz w:val="22"/>
        </w:rPr>
        <w:t>：</w:t>
      </w:r>
      <w:ins w:id="43" w:author="まどか" w:date="2021-04-26T14:59:00Z">
        <w:r w:rsidR="001C4FCF" w:rsidRPr="00BC7566">
          <w:rPr>
            <w:rFonts w:asciiTheme="majorHAnsi" w:eastAsiaTheme="majorEastAsia" w:hAnsiTheme="majorHAnsi" w:cstheme="majorHAnsi" w:hint="eastAsia"/>
            <w:kern w:val="0"/>
            <w:sz w:val="22"/>
            <w:u w:val="single"/>
            <w:rPrChange w:id="44" w:author="まどか" w:date="2021-04-26T17:22:00Z">
              <w:rPr>
                <w:rFonts w:asciiTheme="majorHAnsi" w:eastAsiaTheme="majorEastAsia" w:hAnsiTheme="majorHAnsi" w:cstheme="majorHAnsi" w:hint="eastAsia"/>
                <w:kern w:val="0"/>
                <w:sz w:val="22"/>
                <w:u w:val="single"/>
              </w:rPr>
            </w:rPrChange>
          </w:rPr>
          <w:t>２</w:t>
        </w:r>
      </w:ins>
      <w:del w:id="45" w:author="まどか" w:date="2021-04-26T14:59:00Z">
        <w:r w:rsidR="00FB5349" w:rsidRPr="00BC7566" w:rsidDel="001C4FCF">
          <w:rPr>
            <w:rFonts w:asciiTheme="majorHAnsi" w:eastAsiaTheme="majorEastAsia" w:hAnsiTheme="majorHAnsi" w:cstheme="majorHAnsi" w:hint="eastAsia"/>
            <w:kern w:val="0"/>
            <w:sz w:val="22"/>
            <w:u w:val="single"/>
            <w:rPrChange w:id="46" w:author="まどか" w:date="2021-04-26T17:22:00Z">
              <w:rPr>
                <w:rFonts w:asciiTheme="majorHAnsi" w:eastAsiaTheme="majorEastAsia" w:hAnsiTheme="majorHAnsi" w:cstheme="majorHAnsi" w:hint="eastAsia"/>
                <w:kern w:val="0"/>
                <w:sz w:val="22"/>
                <w:u w:val="single"/>
              </w:rPr>
            </w:rPrChange>
          </w:rPr>
          <w:delText>１</w:delText>
        </w:r>
      </w:del>
      <w:r w:rsidR="00FB5349" w:rsidRPr="00BC7566">
        <w:rPr>
          <w:rFonts w:asciiTheme="majorHAnsi" w:eastAsiaTheme="majorEastAsia" w:hAnsiTheme="majorHAnsi" w:cstheme="majorHAnsi" w:hint="eastAsia"/>
          <w:kern w:val="0"/>
          <w:sz w:val="22"/>
          <w:u w:val="single"/>
          <w:rPrChange w:id="47" w:author="まどか" w:date="2021-04-26T17:22:00Z">
            <w:rPr>
              <w:rFonts w:asciiTheme="majorHAnsi" w:eastAsiaTheme="majorEastAsia" w:hAnsiTheme="majorHAnsi" w:cstheme="majorHAnsi" w:hint="eastAsia"/>
              <w:kern w:val="0"/>
              <w:sz w:val="22"/>
              <w:u w:val="single"/>
            </w:rPr>
          </w:rPrChange>
        </w:rPr>
        <w:t>部</w:t>
      </w:r>
    </w:p>
    <w:p w14:paraId="11A23D4F" w14:textId="77777777" w:rsidR="00707FC3" w:rsidRPr="0009319B" w:rsidRDefault="001F48E7" w:rsidP="00581A0C">
      <w:pPr>
        <w:pStyle w:val="a7"/>
        <w:numPr>
          <w:ilvl w:val="0"/>
          <w:numId w:val="3"/>
        </w:numPr>
        <w:autoSpaceDE w:val="0"/>
        <w:autoSpaceDN w:val="0"/>
        <w:adjustRightInd w:val="0"/>
        <w:spacing w:before="120"/>
        <w:ind w:leftChars="0" w:left="851" w:right="-1"/>
        <w:rPr>
          <w:rFonts w:asciiTheme="majorHAnsi" w:eastAsiaTheme="majorEastAsia" w:hAnsiTheme="majorHAnsi" w:cstheme="majorHAnsi"/>
          <w:sz w:val="22"/>
          <w:u w:val="single"/>
        </w:rPr>
      </w:pPr>
      <w:r w:rsidRPr="0009319B">
        <w:rPr>
          <w:rFonts w:asciiTheme="majorHAnsi" w:eastAsiaTheme="majorEastAsia" w:hAnsiTheme="majorHAnsi" w:cstheme="majorHAnsi"/>
          <w:kern w:val="0"/>
          <w:sz w:val="22"/>
        </w:rPr>
        <w:t>個人情報の取扱いに関する同意書（所定様式）</w:t>
      </w:r>
      <w:r w:rsidR="00FB5349" w:rsidRPr="0009319B">
        <w:rPr>
          <w:rFonts w:asciiTheme="majorHAnsi" w:eastAsiaTheme="majorEastAsia" w:hAnsiTheme="majorHAnsi" w:cstheme="majorHAnsi"/>
          <w:kern w:val="0"/>
          <w:sz w:val="22"/>
        </w:rPr>
        <w:t>：</w:t>
      </w:r>
      <w:r w:rsidR="00FB5349" w:rsidRPr="0009319B">
        <w:rPr>
          <w:rFonts w:asciiTheme="majorHAnsi" w:eastAsiaTheme="majorEastAsia" w:hAnsiTheme="majorHAnsi" w:cstheme="majorHAnsi"/>
          <w:kern w:val="0"/>
          <w:sz w:val="22"/>
          <w:u w:val="single"/>
        </w:rPr>
        <w:t>１部</w:t>
      </w:r>
    </w:p>
    <w:p w14:paraId="1816C636" w14:textId="51BB56FF" w:rsidR="006839D2" w:rsidRPr="0009319B" w:rsidRDefault="00255EA0" w:rsidP="00581A0C">
      <w:pPr>
        <w:pStyle w:val="a7"/>
        <w:numPr>
          <w:ilvl w:val="0"/>
          <w:numId w:val="3"/>
        </w:numPr>
        <w:autoSpaceDE w:val="0"/>
        <w:autoSpaceDN w:val="0"/>
        <w:adjustRightInd w:val="0"/>
        <w:spacing w:before="120"/>
        <w:ind w:leftChars="0" w:left="851" w:right="-1"/>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所属大学</w:t>
      </w:r>
      <w:r w:rsidR="00FB1C67">
        <w:rPr>
          <w:rFonts w:asciiTheme="majorHAnsi" w:eastAsiaTheme="majorEastAsia" w:hAnsiTheme="majorHAnsi" w:cstheme="majorHAnsi" w:hint="eastAsia"/>
          <w:kern w:val="0"/>
          <w:sz w:val="22"/>
        </w:rPr>
        <w:t>若しくは専門学校</w:t>
      </w:r>
      <w:r w:rsidRPr="0009319B">
        <w:rPr>
          <w:rFonts w:asciiTheme="majorHAnsi" w:eastAsiaTheme="majorEastAsia" w:hAnsiTheme="majorHAnsi" w:cstheme="majorHAnsi"/>
          <w:kern w:val="0"/>
          <w:sz w:val="22"/>
        </w:rPr>
        <w:t>の推薦書（所定様式）</w:t>
      </w:r>
      <w:r w:rsidR="00FB5349" w:rsidRPr="0009319B">
        <w:rPr>
          <w:rFonts w:asciiTheme="majorHAnsi" w:eastAsiaTheme="majorEastAsia" w:hAnsiTheme="majorHAnsi" w:cstheme="majorHAnsi"/>
          <w:kern w:val="0"/>
          <w:sz w:val="22"/>
        </w:rPr>
        <w:t>：</w:t>
      </w:r>
      <w:r w:rsidR="00FB5349" w:rsidRPr="0009319B">
        <w:rPr>
          <w:rFonts w:asciiTheme="majorHAnsi" w:eastAsiaTheme="majorEastAsia" w:hAnsiTheme="majorHAnsi" w:cstheme="majorHAnsi"/>
          <w:kern w:val="0"/>
          <w:sz w:val="22"/>
          <w:u w:val="single"/>
        </w:rPr>
        <w:t>１部</w:t>
      </w:r>
    </w:p>
    <w:p w14:paraId="3CBEB62C" w14:textId="6B763FD2" w:rsidR="006839D2" w:rsidRPr="0009319B" w:rsidRDefault="006839D2" w:rsidP="00521C44">
      <w:pPr>
        <w:pStyle w:val="a7"/>
        <w:numPr>
          <w:ilvl w:val="1"/>
          <w:numId w:val="3"/>
        </w:numPr>
        <w:autoSpaceDE w:val="0"/>
        <w:autoSpaceDN w:val="0"/>
        <w:adjustRightInd w:val="0"/>
        <w:spacing w:before="120"/>
        <w:ind w:leftChars="0" w:left="1843" w:right="-1" w:hanging="426"/>
        <w:rPr>
          <w:rFonts w:asciiTheme="majorHAnsi" w:eastAsiaTheme="majorEastAsia" w:hAnsiTheme="majorHAnsi" w:cstheme="majorHAnsi"/>
          <w:sz w:val="22"/>
        </w:rPr>
      </w:pPr>
      <w:r w:rsidRPr="0009319B">
        <w:rPr>
          <w:rFonts w:asciiTheme="majorHAnsi" w:eastAsiaTheme="majorEastAsia" w:hAnsiTheme="majorHAnsi" w:cstheme="majorHAnsi"/>
          <w:kern w:val="0"/>
          <w:sz w:val="22"/>
        </w:rPr>
        <w:t>推薦理由欄は、</w:t>
      </w:r>
      <w:r w:rsidR="00255EA0" w:rsidRPr="0009319B">
        <w:rPr>
          <w:rFonts w:asciiTheme="majorHAnsi" w:eastAsiaTheme="majorEastAsia" w:hAnsiTheme="majorHAnsi" w:cstheme="majorHAnsi"/>
          <w:kern w:val="0"/>
          <w:sz w:val="22"/>
        </w:rPr>
        <w:t>推薦者（</w:t>
      </w:r>
      <w:r w:rsidR="00DF166B" w:rsidRPr="0009319B">
        <w:rPr>
          <w:rFonts w:asciiTheme="majorHAnsi" w:eastAsiaTheme="majorEastAsia" w:hAnsiTheme="majorHAnsi" w:cstheme="majorHAnsi"/>
          <w:kern w:val="0"/>
          <w:sz w:val="22"/>
        </w:rPr>
        <w:t>原則として応募者を直接指導する</w:t>
      </w:r>
      <w:r w:rsidR="00255EA0" w:rsidRPr="0009319B">
        <w:rPr>
          <w:rFonts w:asciiTheme="majorHAnsi" w:eastAsiaTheme="majorEastAsia" w:hAnsiTheme="majorHAnsi" w:cstheme="majorHAnsi"/>
          <w:kern w:val="0"/>
          <w:sz w:val="22"/>
        </w:rPr>
        <w:t>教授</w:t>
      </w:r>
      <w:r w:rsidRPr="0009319B">
        <w:rPr>
          <w:rFonts w:asciiTheme="majorHAnsi" w:eastAsiaTheme="majorEastAsia" w:hAnsiTheme="majorHAnsi" w:cstheme="majorHAnsi"/>
          <w:kern w:val="0"/>
          <w:sz w:val="22"/>
        </w:rPr>
        <w:t>・教員等</w:t>
      </w:r>
      <w:r w:rsidR="00255EA0" w:rsidRPr="0009319B">
        <w:rPr>
          <w:rFonts w:asciiTheme="majorHAnsi" w:eastAsiaTheme="majorEastAsia" w:hAnsiTheme="majorHAnsi" w:cstheme="majorHAnsi"/>
          <w:kern w:val="0"/>
          <w:sz w:val="22"/>
        </w:rPr>
        <w:t>又は</w:t>
      </w:r>
      <w:r w:rsidRPr="0009319B">
        <w:rPr>
          <w:rFonts w:asciiTheme="majorHAnsi" w:eastAsiaTheme="majorEastAsia" w:hAnsiTheme="majorHAnsi" w:cstheme="majorHAnsi"/>
          <w:kern w:val="0"/>
          <w:sz w:val="22"/>
        </w:rPr>
        <w:t>所属する</w:t>
      </w:r>
      <w:r w:rsidR="00AA0B70">
        <w:rPr>
          <w:rFonts w:asciiTheme="majorHAnsi" w:eastAsiaTheme="majorEastAsia" w:hAnsiTheme="majorHAnsi" w:cstheme="majorHAnsi" w:hint="eastAsia"/>
          <w:kern w:val="0"/>
          <w:sz w:val="22"/>
        </w:rPr>
        <w:t>部活動</w:t>
      </w:r>
      <w:r w:rsidRPr="0009319B">
        <w:rPr>
          <w:rFonts w:asciiTheme="majorHAnsi" w:eastAsiaTheme="majorEastAsia" w:hAnsiTheme="majorHAnsi" w:cstheme="majorHAnsi"/>
          <w:kern w:val="0"/>
          <w:sz w:val="22"/>
        </w:rPr>
        <w:t>の監督等の</w:t>
      </w:r>
      <w:r w:rsidR="00255EA0" w:rsidRPr="0009319B">
        <w:rPr>
          <w:rFonts w:asciiTheme="majorHAnsi" w:eastAsiaTheme="majorEastAsia" w:hAnsiTheme="majorHAnsi" w:cstheme="majorHAnsi"/>
          <w:kern w:val="0"/>
          <w:sz w:val="22"/>
        </w:rPr>
        <w:t>指導者）が</w:t>
      </w:r>
      <w:r w:rsidRPr="0009319B">
        <w:rPr>
          <w:rFonts w:asciiTheme="majorHAnsi" w:eastAsiaTheme="majorEastAsia" w:hAnsiTheme="majorHAnsi" w:cstheme="majorHAnsi"/>
          <w:kern w:val="0"/>
          <w:sz w:val="22"/>
        </w:rPr>
        <w:t>記載してください。これら以外の方が記入される場合には、役職のほかに必ず応募者本人との関係を詳細に記載してください。</w:t>
      </w:r>
    </w:p>
    <w:p w14:paraId="7B5F846E" w14:textId="77777777" w:rsidR="006839D2" w:rsidRPr="0009319B" w:rsidRDefault="006839D2" w:rsidP="00521C44">
      <w:pPr>
        <w:pStyle w:val="a7"/>
        <w:numPr>
          <w:ilvl w:val="1"/>
          <w:numId w:val="3"/>
        </w:numPr>
        <w:autoSpaceDE w:val="0"/>
        <w:autoSpaceDN w:val="0"/>
        <w:adjustRightInd w:val="0"/>
        <w:spacing w:before="120"/>
        <w:ind w:leftChars="0" w:left="1843" w:right="-1" w:hanging="426"/>
        <w:rPr>
          <w:rFonts w:asciiTheme="majorHAnsi" w:eastAsiaTheme="majorEastAsia" w:hAnsiTheme="majorHAnsi" w:cstheme="majorHAnsi"/>
          <w:sz w:val="22"/>
        </w:rPr>
      </w:pPr>
      <w:r w:rsidRPr="0009319B">
        <w:rPr>
          <w:rFonts w:asciiTheme="majorHAnsi" w:eastAsiaTheme="majorEastAsia" w:hAnsiTheme="majorHAnsi" w:cstheme="majorHAnsi"/>
          <w:sz w:val="22"/>
        </w:rPr>
        <w:t>学校長</w:t>
      </w:r>
      <w:r w:rsidR="002A17FA" w:rsidRPr="0009319B">
        <w:rPr>
          <w:rFonts w:asciiTheme="majorHAnsi" w:eastAsiaTheme="majorEastAsia" w:hAnsiTheme="majorHAnsi" w:cstheme="majorHAnsi"/>
          <w:sz w:val="22"/>
        </w:rPr>
        <w:t>又は学部長</w:t>
      </w:r>
      <w:r w:rsidRPr="0009319B">
        <w:rPr>
          <w:rFonts w:asciiTheme="majorHAnsi" w:eastAsiaTheme="majorEastAsia" w:hAnsiTheme="majorHAnsi" w:cstheme="majorHAnsi"/>
          <w:sz w:val="22"/>
        </w:rPr>
        <w:t>名の欄は、ゴム印でも差し支えありません。</w:t>
      </w:r>
    </w:p>
    <w:p w14:paraId="1A6876FC" w14:textId="0AE36D6E" w:rsidR="00255EA0" w:rsidRPr="0009319B" w:rsidRDefault="007D47F1" w:rsidP="00581A0C">
      <w:pPr>
        <w:pStyle w:val="a7"/>
        <w:numPr>
          <w:ilvl w:val="0"/>
          <w:numId w:val="3"/>
        </w:numPr>
        <w:autoSpaceDE w:val="0"/>
        <w:autoSpaceDN w:val="0"/>
        <w:adjustRightInd w:val="0"/>
        <w:spacing w:before="120"/>
        <w:ind w:leftChars="0" w:left="851" w:right="-1"/>
        <w:rPr>
          <w:rFonts w:asciiTheme="majorHAnsi" w:eastAsiaTheme="majorEastAsia" w:hAnsiTheme="majorHAnsi" w:cstheme="majorHAnsi"/>
          <w:kern w:val="0"/>
          <w:sz w:val="22"/>
        </w:rPr>
      </w:pPr>
      <w:ins w:id="48" w:author="Kento Shinya" w:date="2021-04-08T10:33:00Z">
        <w:r>
          <w:rPr>
            <w:rFonts w:asciiTheme="majorHAnsi" w:eastAsiaTheme="majorEastAsia" w:hAnsiTheme="majorHAnsi" w:cstheme="majorHAnsi" w:hint="eastAsia"/>
            <w:kern w:val="0"/>
            <w:sz w:val="22"/>
          </w:rPr>
          <w:t>課題の</w:t>
        </w:r>
      </w:ins>
      <w:del w:id="49" w:author="Kento Shinya" w:date="2021-04-08T10:33:00Z">
        <w:r w:rsidR="00255EA0" w:rsidRPr="0009319B" w:rsidDel="007D47F1">
          <w:rPr>
            <w:rFonts w:asciiTheme="majorHAnsi" w:eastAsiaTheme="majorEastAsia" w:hAnsiTheme="majorHAnsi" w:cstheme="majorHAnsi"/>
            <w:kern w:val="0"/>
            <w:sz w:val="22"/>
          </w:rPr>
          <w:delText>活動実績を記載した</w:delText>
        </w:r>
      </w:del>
      <w:r w:rsidR="00255EA0" w:rsidRPr="0009319B">
        <w:rPr>
          <w:rFonts w:asciiTheme="majorHAnsi" w:eastAsiaTheme="majorEastAsia" w:hAnsiTheme="majorHAnsi" w:cstheme="majorHAnsi"/>
          <w:kern w:val="0"/>
          <w:sz w:val="22"/>
        </w:rPr>
        <w:t>書類</w:t>
      </w:r>
      <w:ins w:id="50" w:author="Kento Shinya" w:date="2021-04-08T10:33:00Z">
        <w:r w:rsidRPr="0009319B">
          <w:rPr>
            <w:rFonts w:asciiTheme="majorHAnsi" w:eastAsiaTheme="majorEastAsia" w:hAnsiTheme="majorHAnsi" w:cstheme="majorHAnsi"/>
            <w:kern w:val="0"/>
            <w:sz w:val="22"/>
          </w:rPr>
          <w:t>（所定様式）：</w:t>
        </w:r>
        <w:r w:rsidRPr="0009319B">
          <w:rPr>
            <w:rFonts w:asciiTheme="majorHAnsi" w:eastAsiaTheme="majorEastAsia" w:hAnsiTheme="majorHAnsi" w:cstheme="majorHAnsi"/>
            <w:kern w:val="0"/>
            <w:sz w:val="22"/>
            <w:u w:val="single"/>
          </w:rPr>
          <w:t>１部</w:t>
        </w:r>
      </w:ins>
    </w:p>
    <w:p w14:paraId="610703A4" w14:textId="10F89A39" w:rsidR="00412594" w:rsidRPr="0009319B" w:rsidDel="007D47F1" w:rsidRDefault="00412594" w:rsidP="00581A0C">
      <w:pPr>
        <w:autoSpaceDE w:val="0"/>
        <w:autoSpaceDN w:val="0"/>
        <w:adjustRightInd w:val="0"/>
        <w:spacing w:before="120"/>
        <w:ind w:right="-1" w:firstLineChars="500" w:firstLine="1104"/>
        <w:rPr>
          <w:del w:id="51" w:author="Kento Shinya" w:date="2021-04-08T10:33:00Z"/>
          <w:rFonts w:asciiTheme="majorHAnsi" w:eastAsiaTheme="majorEastAsia" w:hAnsiTheme="majorHAnsi" w:cstheme="majorHAnsi"/>
          <w:b/>
          <w:sz w:val="22"/>
        </w:rPr>
      </w:pPr>
      <w:del w:id="52" w:author="Kento Shinya" w:date="2021-04-08T10:33:00Z">
        <w:r w:rsidRPr="0009319B" w:rsidDel="007D47F1">
          <w:rPr>
            <w:rFonts w:asciiTheme="majorHAnsi" w:eastAsiaTheme="majorEastAsia" w:hAnsiTheme="majorHAnsi" w:cstheme="majorHAnsi"/>
            <w:b/>
            <w:sz w:val="22"/>
          </w:rPr>
          <w:delText>・</w:delText>
        </w:r>
        <w:r w:rsidR="00606154" w:rsidRPr="0009319B" w:rsidDel="007D47F1">
          <w:rPr>
            <w:rFonts w:asciiTheme="majorHAnsi" w:eastAsiaTheme="majorEastAsia" w:hAnsiTheme="majorHAnsi" w:cstheme="majorHAnsi"/>
            <w:b/>
            <w:sz w:val="22"/>
          </w:rPr>
          <w:delText>作品の写し</w:delText>
        </w:r>
        <w:r w:rsidR="00FF32F3" w:rsidRPr="0009319B" w:rsidDel="007D47F1">
          <w:rPr>
            <w:rFonts w:asciiTheme="majorHAnsi" w:eastAsiaTheme="majorEastAsia" w:hAnsiTheme="majorHAnsi" w:cstheme="majorHAnsi"/>
            <w:b/>
            <w:sz w:val="22"/>
          </w:rPr>
          <w:delText>及びその概要を記載した書類</w:delText>
        </w:r>
        <w:r w:rsidRPr="0009319B" w:rsidDel="007D47F1">
          <w:rPr>
            <w:rFonts w:asciiTheme="majorHAnsi" w:eastAsiaTheme="majorEastAsia" w:hAnsiTheme="majorHAnsi" w:cstheme="majorHAnsi"/>
            <w:b/>
            <w:sz w:val="22"/>
          </w:rPr>
          <w:delText>：</w:delText>
        </w:r>
        <w:r w:rsidRPr="0009319B" w:rsidDel="007D47F1">
          <w:rPr>
            <w:rFonts w:asciiTheme="majorHAnsi" w:eastAsiaTheme="majorEastAsia" w:hAnsiTheme="majorHAnsi" w:cstheme="majorHAnsi"/>
            <w:b/>
            <w:sz w:val="22"/>
            <w:u w:val="single"/>
          </w:rPr>
          <w:delText>４部</w:delText>
        </w:r>
      </w:del>
    </w:p>
    <w:p w14:paraId="78318CBF" w14:textId="77D5C646" w:rsidR="009F46C9" w:rsidRPr="00B51294" w:rsidDel="007D47F1" w:rsidRDefault="00BC0835" w:rsidP="00B51294">
      <w:pPr>
        <w:pStyle w:val="a7"/>
        <w:numPr>
          <w:ilvl w:val="4"/>
          <w:numId w:val="1"/>
        </w:numPr>
        <w:autoSpaceDE w:val="0"/>
        <w:autoSpaceDN w:val="0"/>
        <w:adjustRightInd w:val="0"/>
        <w:spacing w:before="120"/>
        <w:ind w:leftChars="0" w:left="1843" w:right="-1"/>
        <w:rPr>
          <w:del w:id="53" w:author="Kento Shinya" w:date="2021-04-08T10:33:00Z"/>
          <w:rFonts w:asciiTheme="majorHAnsi" w:eastAsiaTheme="majorEastAsia" w:hAnsiTheme="majorHAnsi" w:cstheme="majorHAnsi"/>
          <w:kern w:val="0"/>
          <w:sz w:val="22"/>
        </w:rPr>
      </w:pPr>
      <w:del w:id="54" w:author="Kento Shinya" w:date="2021-04-08T10:33:00Z">
        <w:r w:rsidRPr="0009319B" w:rsidDel="007D47F1">
          <w:rPr>
            <w:rFonts w:asciiTheme="majorHAnsi" w:eastAsiaTheme="majorEastAsia" w:hAnsiTheme="majorHAnsi" w:cstheme="majorHAnsi"/>
            <w:sz w:val="22"/>
          </w:rPr>
          <w:delText>書式は自由としますが、</w:delText>
        </w:r>
        <w:r w:rsidR="00606154" w:rsidRPr="0009319B" w:rsidDel="007D47F1">
          <w:rPr>
            <w:rFonts w:asciiTheme="majorHAnsi" w:eastAsiaTheme="majorEastAsia" w:hAnsiTheme="majorHAnsi" w:cstheme="majorHAnsi"/>
            <w:sz w:val="22"/>
          </w:rPr>
          <w:delText>作品名、制作年、素材、サイズ等の作品</w:delText>
        </w:r>
        <w:r w:rsidR="002C5707" w:rsidRPr="0009319B" w:rsidDel="007D47F1">
          <w:rPr>
            <w:rFonts w:asciiTheme="majorHAnsi" w:eastAsiaTheme="majorEastAsia" w:hAnsiTheme="majorHAnsi" w:cstheme="majorHAnsi"/>
            <w:sz w:val="22"/>
          </w:rPr>
          <w:delText>概要</w:delText>
        </w:r>
        <w:r w:rsidR="00606154" w:rsidRPr="0009319B" w:rsidDel="007D47F1">
          <w:rPr>
            <w:rFonts w:asciiTheme="majorHAnsi" w:eastAsiaTheme="majorEastAsia" w:hAnsiTheme="majorHAnsi" w:cstheme="majorHAnsi"/>
            <w:sz w:val="22"/>
          </w:rPr>
          <w:delText>および作品解説</w:delText>
        </w:r>
        <w:r w:rsidR="0013647F" w:rsidRPr="0009319B" w:rsidDel="007D47F1">
          <w:rPr>
            <w:rFonts w:asciiTheme="majorHAnsi" w:eastAsiaTheme="majorEastAsia" w:hAnsiTheme="majorHAnsi" w:cstheme="majorHAnsi"/>
            <w:sz w:val="22"/>
          </w:rPr>
          <w:delText>、コンクール等の受賞歴がある場合にその詳細</w:delText>
        </w:r>
        <w:r w:rsidR="00606154" w:rsidRPr="0009319B" w:rsidDel="007D47F1">
          <w:rPr>
            <w:rFonts w:asciiTheme="majorHAnsi" w:eastAsiaTheme="majorEastAsia" w:hAnsiTheme="majorHAnsi" w:cstheme="majorHAnsi"/>
            <w:sz w:val="22"/>
          </w:rPr>
          <w:delText>を</w:delText>
        </w:r>
        <w:r w:rsidR="00FF32F3" w:rsidRPr="0009319B" w:rsidDel="007D47F1">
          <w:rPr>
            <w:rFonts w:asciiTheme="majorHAnsi" w:eastAsiaTheme="majorEastAsia" w:hAnsiTheme="majorHAnsi" w:cstheme="majorHAnsi"/>
            <w:sz w:val="22"/>
          </w:rPr>
          <w:delText>カラー・</w:delText>
        </w:r>
        <w:r w:rsidR="00FF32F3" w:rsidRPr="0009319B" w:rsidDel="007D47F1">
          <w:rPr>
            <w:rFonts w:asciiTheme="majorHAnsi" w:eastAsiaTheme="majorEastAsia" w:hAnsiTheme="majorHAnsi" w:cstheme="majorHAnsi"/>
            <w:sz w:val="22"/>
          </w:rPr>
          <w:delText>A4</w:delText>
        </w:r>
        <w:r w:rsidR="00FF32F3" w:rsidRPr="0009319B" w:rsidDel="007D47F1">
          <w:rPr>
            <w:rFonts w:asciiTheme="majorHAnsi" w:eastAsiaTheme="majorEastAsia" w:hAnsiTheme="majorHAnsi" w:cstheme="majorHAnsi"/>
            <w:sz w:val="22"/>
          </w:rPr>
          <w:delText>サイズ片面５枚以内にまとめてください。</w:delText>
        </w:r>
        <w:r w:rsidR="00255EA0" w:rsidRPr="0009319B" w:rsidDel="007D47F1">
          <w:rPr>
            <w:rFonts w:asciiTheme="majorHAnsi" w:eastAsiaTheme="majorEastAsia" w:hAnsiTheme="majorHAnsi" w:cstheme="majorHAnsi"/>
            <w:sz w:val="22"/>
          </w:rPr>
          <w:delText>作品の</w:delText>
        </w:r>
        <w:r w:rsidR="00EC03B9" w:rsidRPr="0009319B" w:rsidDel="007D47F1">
          <w:rPr>
            <w:rFonts w:asciiTheme="majorHAnsi" w:eastAsiaTheme="majorEastAsia" w:hAnsiTheme="majorHAnsi" w:cstheme="majorHAnsi"/>
            <w:sz w:val="22"/>
          </w:rPr>
          <w:delText>数は問いません</w:delText>
        </w:r>
        <w:r w:rsidR="00423F09" w:rsidDel="007D47F1">
          <w:rPr>
            <w:rFonts w:asciiTheme="majorHAnsi" w:eastAsiaTheme="majorEastAsia" w:hAnsiTheme="majorHAnsi" w:cstheme="majorHAnsi" w:hint="eastAsia"/>
            <w:sz w:val="22"/>
          </w:rPr>
          <w:delText>。</w:delText>
        </w:r>
        <w:r w:rsidR="009F46C9" w:rsidDel="007D47F1">
          <w:rPr>
            <w:rFonts w:asciiTheme="majorHAnsi" w:eastAsiaTheme="majorEastAsia" w:hAnsiTheme="majorHAnsi" w:cstheme="majorHAnsi" w:hint="eastAsia"/>
            <w:sz w:val="22"/>
          </w:rPr>
          <w:delText>提出</w:delText>
        </w:r>
        <w:r w:rsidR="00423F09" w:rsidDel="007D47F1">
          <w:rPr>
            <w:rFonts w:asciiTheme="majorHAnsi" w:eastAsiaTheme="majorEastAsia" w:hAnsiTheme="majorHAnsi" w:cstheme="majorHAnsi" w:hint="eastAsia"/>
            <w:sz w:val="22"/>
          </w:rPr>
          <w:delText>作品</w:delText>
        </w:r>
        <w:r w:rsidR="009F46C9" w:rsidDel="007D47F1">
          <w:rPr>
            <w:rFonts w:asciiTheme="majorHAnsi" w:eastAsiaTheme="majorEastAsia" w:hAnsiTheme="majorHAnsi" w:cstheme="majorHAnsi" w:hint="eastAsia"/>
            <w:sz w:val="22"/>
          </w:rPr>
          <w:delText>等</w:delText>
        </w:r>
        <w:r w:rsidR="00AA0B70" w:rsidDel="007D47F1">
          <w:rPr>
            <w:rFonts w:asciiTheme="majorHAnsi" w:eastAsiaTheme="majorEastAsia" w:hAnsiTheme="majorHAnsi" w:cstheme="majorHAnsi" w:hint="eastAsia"/>
            <w:sz w:val="22"/>
          </w:rPr>
          <w:delText>の参考</w:delText>
        </w:r>
        <w:r w:rsidR="00423F09" w:rsidDel="007D47F1">
          <w:rPr>
            <w:rFonts w:asciiTheme="majorHAnsi" w:eastAsiaTheme="majorEastAsia" w:hAnsiTheme="majorHAnsi" w:cstheme="majorHAnsi" w:hint="eastAsia"/>
            <w:sz w:val="22"/>
          </w:rPr>
          <w:delText>例は次の通りです。</w:delText>
        </w:r>
      </w:del>
    </w:p>
    <w:p w14:paraId="48FEAEB6" w14:textId="0A9F9D8E" w:rsidR="00423F09" w:rsidRPr="00B51294" w:rsidDel="007D47F1" w:rsidRDefault="00124DD6" w:rsidP="00B51294">
      <w:pPr>
        <w:autoSpaceDE w:val="0"/>
        <w:autoSpaceDN w:val="0"/>
        <w:adjustRightInd w:val="0"/>
        <w:ind w:firstLineChars="600" w:firstLine="1320"/>
        <w:rPr>
          <w:del w:id="55" w:author="Kento Shinya" w:date="2021-04-08T10:33:00Z"/>
          <w:rFonts w:asciiTheme="majorHAnsi" w:eastAsiaTheme="majorEastAsia" w:hAnsiTheme="majorHAnsi" w:cstheme="majorHAnsi"/>
          <w:kern w:val="0"/>
          <w:sz w:val="22"/>
        </w:rPr>
      </w:pPr>
      <w:del w:id="56" w:author="Kento Shinya" w:date="2021-04-08T10:33:00Z">
        <w:r w:rsidDel="007D47F1">
          <w:rPr>
            <w:rFonts w:asciiTheme="majorHAnsi" w:eastAsiaTheme="majorEastAsia" w:hAnsiTheme="majorHAnsi" w:cstheme="majorHAnsi" w:hint="eastAsia"/>
            <w:kern w:val="0"/>
            <w:sz w:val="22"/>
          </w:rPr>
          <w:delText>(</w:delText>
        </w:r>
        <w:r w:rsidRPr="00B51294" w:rsidDel="007D47F1">
          <w:rPr>
            <w:rFonts w:asciiTheme="majorHAnsi" w:eastAsiaTheme="majorEastAsia" w:hAnsiTheme="majorHAnsi" w:cstheme="majorHAnsi" w:hint="eastAsia"/>
            <w:kern w:val="0"/>
            <w:sz w:val="22"/>
          </w:rPr>
          <w:delText>例</w:delText>
        </w:r>
        <w:r w:rsidDel="007D47F1">
          <w:rPr>
            <w:rFonts w:asciiTheme="majorHAnsi" w:eastAsiaTheme="majorEastAsia" w:hAnsiTheme="majorHAnsi" w:cstheme="majorHAnsi" w:hint="eastAsia"/>
            <w:kern w:val="0"/>
            <w:sz w:val="22"/>
          </w:rPr>
          <w:delText>)</w:delText>
        </w:r>
        <w:r w:rsidDel="007D47F1">
          <w:rPr>
            <w:rFonts w:asciiTheme="majorHAnsi" w:eastAsiaTheme="majorEastAsia" w:hAnsiTheme="majorHAnsi" w:cstheme="majorHAnsi" w:hint="eastAsia"/>
            <w:kern w:val="0"/>
            <w:sz w:val="22"/>
          </w:rPr>
          <w:delText xml:space="preserve">　</w:delText>
        </w:r>
        <w:r w:rsidR="00423F09" w:rsidRPr="00B51294" w:rsidDel="007D47F1">
          <w:rPr>
            <w:rFonts w:asciiTheme="majorHAnsi" w:eastAsiaTheme="majorEastAsia" w:hAnsiTheme="majorHAnsi" w:cstheme="majorHAnsi" w:hint="eastAsia"/>
            <w:kern w:val="0"/>
            <w:sz w:val="22"/>
          </w:rPr>
          <w:delText>応募者が手掛けたブライダルファッションに関するデザイン画の写し</w:delText>
        </w:r>
      </w:del>
    </w:p>
    <w:p w14:paraId="32DA4F2A" w14:textId="77777777" w:rsidR="00521C44" w:rsidRPr="0009319B" w:rsidRDefault="00521C44" w:rsidP="00521C44">
      <w:pPr>
        <w:autoSpaceDE w:val="0"/>
        <w:autoSpaceDN w:val="0"/>
        <w:adjustRightInd w:val="0"/>
        <w:spacing w:before="120"/>
        <w:ind w:right="-1"/>
        <w:rPr>
          <w:rFonts w:asciiTheme="majorHAnsi" w:eastAsiaTheme="majorEastAsia" w:hAnsiTheme="majorHAnsi" w:cstheme="majorHAnsi"/>
          <w:kern w:val="0"/>
          <w:sz w:val="22"/>
        </w:rPr>
      </w:pPr>
    </w:p>
    <w:p w14:paraId="7C1BC849" w14:textId="77777777" w:rsidR="004111CF" w:rsidRPr="0009319B" w:rsidRDefault="004111CF" w:rsidP="00A95B81">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sidRPr="0009319B">
        <w:rPr>
          <w:rFonts w:asciiTheme="majorHAnsi" w:eastAsiaTheme="majorEastAsia" w:hAnsiTheme="majorHAnsi" w:cstheme="majorHAnsi"/>
          <w:b/>
          <w:kern w:val="0"/>
          <w:sz w:val="24"/>
        </w:rPr>
        <w:t>提出期限</w:t>
      </w:r>
    </w:p>
    <w:p w14:paraId="50DF840A" w14:textId="10C10AFE" w:rsidR="005F69B5" w:rsidRPr="0009319B" w:rsidRDefault="00A95B81" w:rsidP="00521C44">
      <w:pPr>
        <w:autoSpaceDE w:val="0"/>
        <w:autoSpaceDN w:val="0"/>
        <w:adjustRightInd w:val="0"/>
        <w:ind w:firstLineChars="400" w:firstLine="88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20</w:t>
      </w:r>
      <w:r w:rsidR="002E2A52">
        <w:rPr>
          <w:rFonts w:asciiTheme="majorHAnsi" w:eastAsiaTheme="majorEastAsia" w:hAnsiTheme="majorHAnsi" w:cstheme="majorHAnsi"/>
          <w:kern w:val="0"/>
          <w:sz w:val="22"/>
        </w:rPr>
        <w:t>21</w:t>
      </w:r>
      <w:r w:rsidR="004111CF" w:rsidRPr="0009319B">
        <w:rPr>
          <w:rFonts w:asciiTheme="majorHAnsi" w:eastAsiaTheme="majorEastAsia" w:hAnsiTheme="majorHAnsi" w:cstheme="majorHAnsi"/>
          <w:kern w:val="0"/>
          <w:sz w:val="22"/>
        </w:rPr>
        <w:t>年</w:t>
      </w:r>
      <w:r w:rsidR="002E2A52">
        <w:rPr>
          <w:rFonts w:asciiTheme="majorHAnsi" w:eastAsiaTheme="majorEastAsia" w:hAnsiTheme="majorHAnsi" w:cstheme="majorHAnsi"/>
          <w:kern w:val="0"/>
          <w:sz w:val="22"/>
        </w:rPr>
        <w:t>5</w:t>
      </w:r>
      <w:r w:rsidR="004111CF" w:rsidRPr="0009319B">
        <w:rPr>
          <w:rFonts w:asciiTheme="majorHAnsi" w:eastAsiaTheme="majorEastAsia" w:hAnsiTheme="majorHAnsi" w:cstheme="majorHAnsi"/>
          <w:kern w:val="0"/>
          <w:sz w:val="22"/>
        </w:rPr>
        <w:t>月</w:t>
      </w:r>
      <w:r w:rsidR="00DC7500" w:rsidRPr="0009319B">
        <w:rPr>
          <w:rFonts w:asciiTheme="majorHAnsi" w:eastAsiaTheme="majorEastAsia" w:hAnsiTheme="majorHAnsi" w:cstheme="majorHAnsi" w:hint="eastAsia"/>
          <w:kern w:val="0"/>
          <w:sz w:val="22"/>
        </w:rPr>
        <w:t>3</w:t>
      </w:r>
      <w:r w:rsidR="00255EA0" w:rsidRPr="0009319B">
        <w:rPr>
          <w:rFonts w:asciiTheme="majorHAnsi" w:eastAsiaTheme="majorEastAsia" w:hAnsiTheme="majorHAnsi" w:cstheme="majorHAnsi"/>
          <w:kern w:val="0"/>
          <w:sz w:val="22"/>
        </w:rPr>
        <w:t>1</w:t>
      </w:r>
      <w:r w:rsidR="00804D60" w:rsidRPr="0009319B">
        <w:rPr>
          <w:rFonts w:asciiTheme="majorHAnsi" w:eastAsiaTheme="majorEastAsia" w:hAnsiTheme="majorHAnsi" w:cstheme="majorHAnsi"/>
          <w:kern w:val="0"/>
          <w:sz w:val="22"/>
        </w:rPr>
        <w:t>日（</w:t>
      </w:r>
      <w:r w:rsidR="002E2A52">
        <w:rPr>
          <w:rFonts w:asciiTheme="majorHAnsi" w:eastAsiaTheme="majorEastAsia" w:hAnsiTheme="majorHAnsi" w:cstheme="majorHAnsi" w:hint="eastAsia"/>
          <w:kern w:val="0"/>
          <w:sz w:val="22"/>
        </w:rPr>
        <w:t>月</w:t>
      </w:r>
      <w:r w:rsidR="004111CF" w:rsidRPr="0009319B">
        <w:rPr>
          <w:rFonts w:asciiTheme="majorHAnsi" w:eastAsiaTheme="majorEastAsia" w:hAnsiTheme="majorHAnsi" w:cstheme="majorHAnsi"/>
          <w:kern w:val="0"/>
          <w:sz w:val="22"/>
        </w:rPr>
        <w:t>）</w:t>
      </w:r>
      <w:r w:rsidR="00255EA0" w:rsidRPr="0009319B">
        <w:rPr>
          <w:rFonts w:asciiTheme="majorHAnsi" w:eastAsiaTheme="majorEastAsia" w:hAnsiTheme="majorHAnsi" w:cstheme="majorHAnsi"/>
          <w:kern w:val="0"/>
          <w:sz w:val="22"/>
        </w:rPr>
        <w:t xml:space="preserve">　</w:t>
      </w:r>
      <w:ins w:id="57" w:author="Kento Shinya" w:date="2021-04-13T11:26:00Z">
        <w:r w:rsidR="00737FDF">
          <w:rPr>
            <w:rFonts w:asciiTheme="majorHAnsi" w:eastAsiaTheme="majorEastAsia" w:hAnsiTheme="majorHAnsi" w:cstheme="majorHAnsi" w:hint="eastAsia"/>
            <w:kern w:val="0"/>
            <w:sz w:val="22"/>
          </w:rPr>
          <w:t>当財団事務局</w:t>
        </w:r>
      </w:ins>
      <w:r w:rsidR="004111CF" w:rsidRPr="0009319B">
        <w:rPr>
          <w:rFonts w:asciiTheme="majorHAnsi" w:eastAsiaTheme="majorEastAsia" w:hAnsiTheme="majorHAnsi" w:cstheme="majorHAnsi"/>
          <w:kern w:val="0"/>
          <w:sz w:val="22"/>
        </w:rPr>
        <w:t>必着</w:t>
      </w:r>
    </w:p>
    <w:p w14:paraId="29D966A6" w14:textId="77777777" w:rsidR="0024182A" w:rsidRPr="0009319B" w:rsidRDefault="0024182A" w:rsidP="00D777F9">
      <w:pPr>
        <w:autoSpaceDE w:val="0"/>
        <w:autoSpaceDN w:val="0"/>
        <w:adjustRightInd w:val="0"/>
        <w:rPr>
          <w:rFonts w:asciiTheme="majorHAnsi" w:eastAsiaTheme="majorEastAsia" w:hAnsiTheme="majorHAnsi" w:cstheme="majorHAnsi"/>
          <w:kern w:val="0"/>
          <w:sz w:val="22"/>
        </w:rPr>
      </w:pPr>
    </w:p>
    <w:p w14:paraId="1443C12E" w14:textId="77777777" w:rsidR="004111CF" w:rsidRPr="0009319B" w:rsidRDefault="004111CF" w:rsidP="00A95B81">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sidRPr="0009319B">
        <w:rPr>
          <w:rFonts w:asciiTheme="majorHAnsi" w:eastAsiaTheme="majorEastAsia" w:hAnsiTheme="majorHAnsi" w:cstheme="majorHAnsi"/>
          <w:b/>
          <w:kern w:val="0"/>
          <w:sz w:val="24"/>
        </w:rPr>
        <w:t>選考方法等</w:t>
      </w:r>
    </w:p>
    <w:p w14:paraId="0656B125" w14:textId="6E7FA3FD" w:rsidR="00255EA0" w:rsidRPr="0009319B" w:rsidRDefault="002572CC" w:rsidP="00A95B81">
      <w:pPr>
        <w:pStyle w:val="a7"/>
        <w:numPr>
          <w:ilvl w:val="0"/>
          <w:numId w:val="14"/>
        </w:numPr>
        <w:autoSpaceDE w:val="0"/>
        <w:autoSpaceDN w:val="0"/>
        <w:adjustRightInd w:val="0"/>
        <w:ind w:leftChars="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書類審査</w:t>
      </w:r>
      <w:r w:rsidR="00C05EE2" w:rsidRPr="0009319B">
        <w:rPr>
          <w:rFonts w:asciiTheme="majorHAnsi" w:eastAsiaTheme="majorEastAsia" w:hAnsiTheme="majorHAnsi" w:cstheme="majorHAnsi" w:hint="eastAsia"/>
          <w:kern w:val="0"/>
          <w:sz w:val="22"/>
        </w:rPr>
        <w:t>：</w:t>
      </w:r>
      <w:r w:rsidR="00A95B81" w:rsidRPr="0009319B">
        <w:rPr>
          <w:rFonts w:asciiTheme="majorHAnsi" w:eastAsiaTheme="majorEastAsia" w:hAnsiTheme="majorHAnsi" w:cstheme="majorHAnsi"/>
          <w:kern w:val="0"/>
          <w:sz w:val="22"/>
        </w:rPr>
        <w:t>20</w:t>
      </w:r>
      <w:r w:rsidR="002E2A52">
        <w:rPr>
          <w:rFonts w:asciiTheme="majorHAnsi" w:eastAsiaTheme="majorEastAsia" w:hAnsiTheme="majorHAnsi" w:cstheme="majorHAnsi"/>
          <w:kern w:val="0"/>
          <w:sz w:val="22"/>
        </w:rPr>
        <w:t>21</w:t>
      </w:r>
      <w:r w:rsidR="00255EA0" w:rsidRPr="0009319B">
        <w:rPr>
          <w:rFonts w:asciiTheme="majorHAnsi" w:eastAsiaTheme="majorEastAsia" w:hAnsiTheme="majorHAnsi" w:cstheme="majorHAnsi"/>
          <w:kern w:val="0"/>
          <w:sz w:val="22"/>
        </w:rPr>
        <w:t>年</w:t>
      </w:r>
      <w:r w:rsidR="002E2A52">
        <w:rPr>
          <w:rFonts w:asciiTheme="majorHAnsi" w:eastAsiaTheme="majorEastAsia" w:hAnsiTheme="majorHAnsi" w:cstheme="majorHAnsi"/>
          <w:kern w:val="0"/>
          <w:sz w:val="22"/>
        </w:rPr>
        <w:t>6</w:t>
      </w:r>
      <w:r w:rsidR="00255EA0" w:rsidRPr="0009319B">
        <w:rPr>
          <w:rFonts w:asciiTheme="majorHAnsi" w:eastAsiaTheme="majorEastAsia" w:hAnsiTheme="majorHAnsi" w:cstheme="majorHAnsi"/>
          <w:kern w:val="0"/>
          <w:sz w:val="22"/>
        </w:rPr>
        <w:t>月</w:t>
      </w:r>
      <w:r w:rsidR="00A6664A">
        <w:rPr>
          <w:rFonts w:asciiTheme="majorHAnsi" w:eastAsiaTheme="majorEastAsia" w:hAnsiTheme="majorHAnsi" w:cstheme="majorHAnsi" w:hint="eastAsia"/>
          <w:kern w:val="0"/>
          <w:sz w:val="22"/>
        </w:rPr>
        <w:t>上旬</w:t>
      </w:r>
      <w:r w:rsidR="00EC2A44" w:rsidRPr="0009319B">
        <w:rPr>
          <w:rFonts w:asciiTheme="majorHAnsi" w:eastAsiaTheme="majorEastAsia" w:hAnsiTheme="majorHAnsi" w:cstheme="majorHAnsi"/>
          <w:kern w:val="0"/>
          <w:sz w:val="22"/>
        </w:rPr>
        <w:t>予定</w:t>
      </w:r>
    </w:p>
    <w:p w14:paraId="46D68B18" w14:textId="6EC93DC5" w:rsidR="006C79DB" w:rsidRPr="0009319B" w:rsidRDefault="004111CF" w:rsidP="00A95B81">
      <w:pPr>
        <w:pStyle w:val="a7"/>
        <w:numPr>
          <w:ilvl w:val="0"/>
          <w:numId w:val="14"/>
        </w:numPr>
        <w:autoSpaceDE w:val="0"/>
        <w:autoSpaceDN w:val="0"/>
        <w:adjustRightInd w:val="0"/>
        <w:ind w:leftChars="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審</w:t>
      </w:r>
      <w:r w:rsidR="002572CC" w:rsidRPr="0009319B">
        <w:rPr>
          <w:rFonts w:asciiTheme="majorHAnsi" w:eastAsiaTheme="majorEastAsia" w:hAnsiTheme="majorHAnsi" w:cstheme="majorHAnsi"/>
          <w:kern w:val="0"/>
          <w:sz w:val="22"/>
        </w:rPr>
        <w:t>査結果</w:t>
      </w:r>
      <w:r w:rsidR="008857E6" w:rsidRPr="0009319B">
        <w:rPr>
          <w:rFonts w:asciiTheme="majorHAnsi" w:eastAsiaTheme="majorEastAsia" w:hAnsiTheme="majorHAnsi" w:cstheme="majorHAnsi"/>
          <w:kern w:val="0"/>
          <w:sz w:val="22"/>
        </w:rPr>
        <w:t>通知</w:t>
      </w:r>
      <w:r w:rsidR="00C05EE2" w:rsidRPr="0009319B">
        <w:rPr>
          <w:rFonts w:asciiTheme="majorHAnsi" w:eastAsiaTheme="majorEastAsia" w:hAnsiTheme="majorHAnsi" w:cstheme="majorHAnsi"/>
          <w:kern w:val="0"/>
          <w:sz w:val="22"/>
        </w:rPr>
        <w:t>（給付決定</w:t>
      </w:r>
      <w:r w:rsidR="00C05EE2" w:rsidRPr="0009319B">
        <w:rPr>
          <w:rFonts w:asciiTheme="majorHAnsi" w:eastAsiaTheme="majorEastAsia" w:hAnsiTheme="majorHAnsi" w:cstheme="majorHAnsi" w:hint="eastAsia"/>
          <w:kern w:val="0"/>
          <w:sz w:val="22"/>
        </w:rPr>
        <w:t>）：</w:t>
      </w:r>
      <w:r w:rsidR="00A95B81" w:rsidRPr="0009319B">
        <w:rPr>
          <w:rFonts w:asciiTheme="majorHAnsi" w:eastAsiaTheme="majorEastAsia" w:hAnsiTheme="majorHAnsi" w:cstheme="majorHAnsi"/>
          <w:kern w:val="0"/>
          <w:sz w:val="22"/>
        </w:rPr>
        <w:t>20</w:t>
      </w:r>
      <w:r w:rsidR="002E2A52">
        <w:rPr>
          <w:rFonts w:asciiTheme="majorHAnsi" w:eastAsiaTheme="majorEastAsia" w:hAnsiTheme="majorHAnsi" w:cstheme="majorHAnsi"/>
          <w:kern w:val="0"/>
          <w:sz w:val="22"/>
        </w:rPr>
        <w:t>21</w:t>
      </w:r>
      <w:r w:rsidR="00255EA0" w:rsidRPr="0009319B">
        <w:rPr>
          <w:rFonts w:asciiTheme="majorHAnsi" w:eastAsiaTheme="majorEastAsia" w:hAnsiTheme="majorHAnsi" w:cstheme="majorHAnsi"/>
          <w:kern w:val="0"/>
          <w:sz w:val="22"/>
        </w:rPr>
        <w:t>年</w:t>
      </w:r>
      <w:r w:rsidR="002E2A52">
        <w:rPr>
          <w:rFonts w:asciiTheme="majorHAnsi" w:eastAsiaTheme="majorEastAsia" w:hAnsiTheme="majorHAnsi" w:cstheme="majorHAnsi"/>
          <w:kern w:val="0"/>
          <w:sz w:val="22"/>
        </w:rPr>
        <w:t>6</w:t>
      </w:r>
      <w:r w:rsidR="00DC7500" w:rsidRPr="0009319B">
        <w:rPr>
          <w:rFonts w:asciiTheme="majorHAnsi" w:eastAsiaTheme="majorEastAsia" w:hAnsiTheme="majorHAnsi" w:cstheme="majorHAnsi"/>
          <w:kern w:val="0"/>
          <w:sz w:val="22"/>
        </w:rPr>
        <w:t>月</w:t>
      </w:r>
      <w:r w:rsidR="002E2A52">
        <w:rPr>
          <w:rFonts w:asciiTheme="majorHAnsi" w:eastAsiaTheme="majorEastAsia" w:hAnsiTheme="majorHAnsi" w:cstheme="majorHAnsi" w:hint="eastAsia"/>
          <w:kern w:val="0"/>
          <w:sz w:val="22"/>
        </w:rPr>
        <w:t>下</w:t>
      </w:r>
      <w:r w:rsidR="00BA3368" w:rsidRPr="0009319B">
        <w:rPr>
          <w:rFonts w:asciiTheme="majorHAnsi" w:eastAsiaTheme="majorEastAsia" w:hAnsiTheme="majorHAnsi" w:cstheme="majorHAnsi" w:hint="eastAsia"/>
          <w:kern w:val="0"/>
          <w:sz w:val="22"/>
        </w:rPr>
        <w:t>旬</w:t>
      </w:r>
      <w:r w:rsidR="00D660F4" w:rsidRPr="0009319B">
        <w:rPr>
          <w:rFonts w:asciiTheme="majorHAnsi" w:eastAsiaTheme="majorEastAsia" w:hAnsiTheme="majorHAnsi" w:cstheme="majorHAnsi"/>
          <w:kern w:val="0"/>
          <w:sz w:val="22"/>
        </w:rPr>
        <w:t>に本人及び在籍</w:t>
      </w:r>
      <w:r w:rsidR="00EC2A44" w:rsidRPr="0009319B">
        <w:rPr>
          <w:rFonts w:asciiTheme="majorHAnsi" w:eastAsiaTheme="majorEastAsia" w:hAnsiTheme="majorHAnsi" w:cstheme="majorHAnsi"/>
          <w:kern w:val="0"/>
          <w:sz w:val="22"/>
        </w:rPr>
        <w:t>校に通知予定</w:t>
      </w:r>
    </w:p>
    <w:p w14:paraId="2FA2E978" w14:textId="77777777" w:rsidR="00FB5349" w:rsidRPr="002E2A52" w:rsidRDefault="00FB5349" w:rsidP="00A95B81">
      <w:pPr>
        <w:autoSpaceDE w:val="0"/>
        <w:autoSpaceDN w:val="0"/>
        <w:adjustRightInd w:val="0"/>
        <w:ind w:left="425"/>
        <w:rPr>
          <w:rFonts w:asciiTheme="majorHAnsi" w:eastAsiaTheme="majorEastAsia" w:hAnsiTheme="majorHAnsi" w:cstheme="majorHAnsi"/>
          <w:kern w:val="0"/>
          <w:sz w:val="22"/>
        </w:rPr>
      </w:pPr>
    </w:p>
    <w:p w14:paraId="17E35A97" w14:textId="77777777" w:rsidR="00FB5349" w:rsidRPr="0009319B" w:rsidRDefault="00FB5349" w:rsidP="00A95B81">
      <w:pPr>
        <w:pStyle w:val="a7"/>
        <w:numPr>
          <w:ilvl w:val="0"/>
          <w:numId w:val="17"/>
        </w:numPr>
        <w:autoSpaceDE w:val="0"/>
        <w:autoSpaceDN w:val="0"/>
        <w:adjustRightInd w:val="0"/>
        <w:ind w:leftChars="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応募書類に不明点等がある場合には、事務局より電話確認をする場合もありますので、ご協力をお願いします。</w:t>
      </w:r>
    </w:p>
    <w:p w14:paraId="08171CF7" w14:textId="77777777" w:rsidR="008857E6" w:rsidRPr="0009319B" w:rsidRDefault="008857E6" w:rsidP="00A95B81">
      <w:pPr>
        <w:pStyle w:val="a7"/>
        <w:numPr>
          <w:ilvl w:val="0"/>
          <w:numId w:val="17"/>
        </w:numPr>
        <w:autoSpaceDE w:val="0"/>
        <w:autoSpaceDN w:val="0"/>
        <w:adjustRightInd w:val="0"/>
        <w:ind w:leftChars="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選考にあたっては、別途、面接審査を実施することがあります。</w:t>
      </w:r>
    </w:p>
    <w:p w14:paraId="79BED57E" w14:textId="48E04AF1" w:rsidR="00255EA0" w:rsidDel="001A21E3" w:rsidRDefault="00255EA0" w:rsidP="00A95B81">
      <w:pPr>
        <w:autoSpaceDE w:val="0"/>
        <w:autoSpaceDN w:val="0"/>
        <w:adjustRightInd w:val="0"/>
        <w:rPr>
          <w:del w:id="58" w:author="Kento Shinya" w:date="2021-04-08T11:17:00Z"/>
          <w:rFonts w:asciiTheme="majorHAnsi" w:eastAsiaTheme="majorEastAsia" w:hAnsiTheme="majorHAnsi" w:cstheme="majorHAnsi"/>
          <w:kern w:val="0"/>
          <w:sz w:val="22"/>
        </w:rPr>
      </w:pPr>
    </w:p>
    <w:p w14:paraId="5FA7D471" w14:textId="77777777" w:rsidR="001A21E3" w:rsidRPr="0009319B" w:rsidRDefault="001A21E3" w:rsidP="00A95B81">
      <w:pPr>
        <w:autoSpaceDE w:val="0"/>
        <w:autoSpaceDN w:val="0"/>
        <w:adjustRightInd w:val="0"/>
        <w:rPr>
          <w:ins w:id="59" w:author="Kento Shinya" w:date="2021-04-15T06:10:00Z"/>
          <w:rFonts w:asciiTheme="majorHAnsi" w:eastAsiaTheme="majorEastAsia" w:hAnsiTheme="majorHAnsi" w:cstheme="majorHAnsi"/>
          <w:kern w:val="0"/>
          <w:sz w:val="22"/>
        </w:rPr>
      </w:pPr>
    </w:p>
    <w:p w14:paraId="29113198" w14:textId="77777777" w:rsidR="0024182A" w:rsidRPr="0009319B" w:rsidRDefault="0024182A" w:rsidP="00A95B81">
      <w:pPr>
        <w:autoSpaceDE w:val="0"/>
        <w:autoSpaceDN w:val="0"/>
        <w:adjustRightInd w:val="0"/>
        <w:rPr>
          <w:rFonts w:asciiTheme="majorHAnsi" w:eastAsiaTheme="majorEastAsia" w:hAnsiTheme="majorHAnsi" w:cstheme="majorHAnsi"/>
          <w:kern w:val="0"/>
          <w:sz w:val="22"/>
        </w:rPr>
      </w:pPr>
    </w:p>
    <w:p w14:paraId="13A86093" w14:textId="77777777" w:rsidR="004111CF" w:rsidRPr="0009319B" w:rsidRDefault="004111CF" w:rsidP="00A95B81">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sidRPr="0009319B">
        <w:rPr>
          <w:rFonts w:asciiTheme="majorHAnsi" w:eastAsiaTheme="majorEastAsia" w:hAnsiTheme="majorHAnsi" w:cstheme="majorHAnsi"/>
          <w:b/>
          <w:kern w:val="0"/>
          <w:sz w:val="24"/>
        </w:rPr>
        <w:lastRenderedPageBreak/>
        <w:t>奨学金の支給取消、返還</w:t>
      </w:r>
    </w:p>
    <w:p w14:paraId="3D8D9E66" w14:textId="77777777" w:rsidR="004111CF" w:rsidRPr="0009319B" w:rsidRDefault="004111CF" w:rsidP="00C05EE2">
      <w:pPr>
        <w:autoSpaceDE w:val="0"/>
        <w:autoSpaceDN w:val="0"/>
        <w:adjustRightInd w:val="0"/>
        <w:ind w:leftChars="100" w:left="210" w:firstLineChars="100" w:firstLine="22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奨学生が次の</w:t>
      </w:r>
      <w:r w:rsidR="00E060A5" w:rsidRPr="0009319B">
        <w:rPr>
          <w:rFonts w:asciiTheme="majorHAnsi" w:eastAsiaTheme="majorEastAsia" w:hAnsiTheme="majorHAnsi" w:cstheme="majorHAnsi"/>
          <w:kern w:val="0"/>
          <w:sz w:val="22"/>
        </w:rPr>
        <w:t>いずれかに該当することとなったとき、応募書類に重大な</w:t>
      </w:r>
      <w:r w:rsidR="008875DD" w:rsidRPr="0009319B">
        <w:rPr>
          <w:rFonts w:asciiTheme="majorHAnsi" w:eastAsiaTheme="majorEastAsia" w:hAnsiTheme="majorHAnsi" w:cstheme="majorHAnsi"/>
          <w:kern w:val="0"/>
          <w:sz w:val="22"/>
        </w:rPr>
        <w:t>違約</w:t>
      </w:r>
      <w:r w:rsidRPr="0009319B">
        <w:rPr>
          <w:rFonts w:asciiTheme="majorHAnsi" w:eastAsiaTheme="majorEastAsia" w:hAnsiTheme="majorHAnsi" w:cstheme="majorHAnsi"/>
          <w:kern w:val="0"/>
          <w:sz w:val="22"/>
        </w:rPr>
        <w:t>・違反等が認められた場合には、奨学金の支給を取消又は返還を求めることがあります。</w:t>
      </w:r>
    </w:p>
    <w:p w14:paraId="503D7BA8" w14:textId="13A2AA4B" w:rsidR="00073519" w:rsidRDefault="00073519" w:rsidP="00073519">
      <w:pPr>
        <w:pStyle w:val="a7"/>
        <w:numPr>
          <w:ilvl w:val="0"/>
          <w:numId w:val="5"/>
        </w:numPr>
        <w:autoSpaceDE w:val="0"/>
        <w:autoSpaceDN w:val="0"/>
        <w:adjustRightInd w:val="0"/>
        <w:ind w:leftChars="0" w:left="851" w:hanging="425"/>
        <w:rPr>
          <w:rFonts w:asciiTheme="majorHAnsi" w:eastAsiaTheme="majorEastAsia" w:hAnsiTheme="majorHAnsi" w:cstheme="majorHAnsi"/>
          <w:kern w:val="0"/>
          <w:sz w:val="22"/>
        </w:rPr>
      </w:pPr>
      <w:r>
        <w:rPr>
          <w:rFonts w:asciiTheme="majorHAnsi" w:eastAsiaTheme="majorEastAsia" w:hAnsiTheme="majorHAnsi" w:cstheme="majorHAnsi" w:hint="eastAsia"/>
          <w:kern w:val="0"/>
          <w:sz w:val="22"/>
        </w:rPr>
        <w:t>休学、退学、留学</w:t>
      </w:r>
      <w:r>
        <w:rPr>
          <w:rFonts w:asciiTheme="majorHAnsi" w:eastAsiaTheme="majorEastAsia" w:hAnsiTheme="majorHAnsi" w:cstheme="majorHAnsi" w:hint="eastAsia"/>
          <w:kern w:val="0"/>
          <w:sz w:val="22"/>
        </w:rPr>
        <w:t>(</w:t>
      </w:r>
      <w:r>
        <w:rPr>
          <w:rFonts w:asciiTheme="majorHAnsi" w:eastAsiaTheme="majorEastAsia" w:hAnsiTheme="majorHAnsi" w:cstheme="majorHAnsi" w:hint="eastAsia"/>
          <w:kern w:val="0"/>
          <w:sz w:val="22"/>
        </w:rPr>
        <w:t>ブライダル関連分野を目的とした留学を除く。</w:t>
      </w:r>
      <w:r>
        <w:rPr>
          <w:rFonts w:asciiTheme="majorHAnsi" w:eastAsiaTheme="majorEastAsia" w:hAnsiTheme="majorHAnsi" w:cstheme="majorHAnsi" w:hint="eastAsia"/>
          <w:kern w:val="0"/>
          <w:sz w:val="22"/>
        </w:rPr>
        <w:t>)</w:t>
      </w:r>
      <w:r>
        <w:rPr>
          <w:rFonts w:asciiTheme="majorHAnsi" w:eastAsiaTheme="majorEastAsia" w:hAnsiTheme="majorHAnsi" w:cstheme="majorHAnsi" w:hint="eastAsia"/>
          <w:kern w:val="0"/>
          <w:sz w:val="22"/>
        </w:rPr>
        <w:t>したとき、又は長期にわたって欠席しようとするとき</w:t>
      </w:r>
    </w:p>
    <w:p w14:paraId="7D029554" w14:textId="77777777" w:rsidR="004111CF" w:rsidRPr="0009319B" w:rsidRDefault="004111CF" w:rsidP="00C05EE2">
      <w:pPr>
        <w:pStyle w:val="a7"/>
        <w:numPr>
          <w:ilvl w:val="0"/>
          <w:numId w:val="5"/>
        </w:numPr>
        <w:autoSpaceDE w:val="0"/>
        <w:autoSpaceDN w:val="0"/>
        <w:adjustRightInd w:val="0"/>
        <w:ind w:leftChars="0" w:left="851" w:hanging="425"/>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当財団若しくは支援企業の名誉を傷つけ、又は著しく迷惑をかけたとき</w:t>
      </w:r>
    </w:p>
    <w:p w14:paraId="6727B565" w14:textId="2847EDA6" w:rsidR="004111CF" w:rsidRDefault="00E060A5" w:rsidP="00C05EE2">
      <w:pPr>
        <w:pStyle w:val="a7"/>
        <w:numPr>
          <w:ilvl w:val="0"/>
          <w:numId w:val="5"/>
        </w:numPr>
        <w:autoSpaceDE w:val="0"/>
        <w:autoSpaceDN w:val="0"/>
        <w:adjustRightInd w:val="0"/>
        <w:ind w:leftChars="0" w:left="851" w:hanging="425"/>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前</w:t>
      </w:r>
      <w:r w:rsidR="004111CF" w:rsidRPr="0009319B">
        <w:rPr>
          <w:rFonts w:asciiTheme="majorHAnsi" w:eastAsiaTheme="majorEastAsia" w:hAnsiTheme="majorHAnsi" w:cstheme="majorHAnsi"/>
          <w:kern w:val="0"/>
          <w:sz w:val="22"/>
        </w:rPr>
        <w:t>号のほか、奨学生として適当でない事実があったとき</w:t>
      </w:r>
    </w:p>
    <w:p w14:paraId="7667D1BB" w14:textId="77777777" w:rsidR="0024182A" w:rsidRPr="0009319B" w:rsidRDefault="0024182A" w:rsidP="00A95B81">
      <w:pPr>
        <w:autoSpaceDE w:val="0"/>
        <w:autoSpaceDN w:val="0"/>
        <w:adjustRightInd w:val="0"/>
        <w:rPr>
          <w:rFonts w:asciiTheme="majorHAnsi" w:eastAsiaTheme="majorEastAsia" w:hAnsiTheme="majorHAnsi" w:cstheme="majorHAnsi"/>
          <w:kern w:val="0"/>
          <w:sz w:val="22"/>
        </w:rPr>
      </w:pPr>
    </w:p>
    <w:p w14:paraId="07E5DC10" w14:textId="77777777" w:rsidR="004111CF" w:rsidRPr="0009319B" w:rsidRDefault="004111CF" w:rsidP="00A95B81">
      <w:pPr>
        <w:pStyle w:val="a7"/>
        <w:numPr>
          <w:ilvl w:val="0"/>
          <w:numId w:val="1"/>
        </w:numPr>
        <w:autoSpaceDE w:val="0"/>
        <w:autoSpaceDN w:val="0"/>
        <w:adjustRightInd w:val="0"/>
        <w:ind w:leftChars="0"/>
        <w:rPr>
          <w:rFonts w:asciiTheme="majorHAnsi" w:eastAsiaTheme="majorEastAsia" w:hAnsiTheme="majorHAnsi" w:cstheme="majorHAnsi"/>
          <w:b/>
          <w:kern w:val="0"/>
          <w:sz w:val="24"/>
        </w:rPr>
      </w:pPr>
      <w:r w:rsidRPr="0009319B">
        <w:rPr>
          <w:rFonts w:asciiTheme="majorHAnsi" w:eastAsiaTheme="majorEastAsia" w:hAnsiTheme="majorHAnsi" w:cstheme="majorHAnsi"/>
          <w:b/>
          <w:kern w:val="0"/>
          <w:sz w:val="24"/>
        </w:rPr>
        <w:t>その他</w:t>
      </w:r>
    </w:p>
    <w:p w14:paraId="1837FF4C" w14:textId="77777777" w:rsidR="00FB5349" w:rsidRPr="0009319B" w:rsidRDefault="004111CF" w:rsidP="00A95B81">
      <w:pPr>
        <w:pStyle w:val="a7"/>
        <w:numPr>
          <w:ilvl w:val="0"/>
          <w:numId w:val="18"/>
        </w:numPr>
        <w:autoSpaceDE w:val="0"/>
        <w:autoSpaceDN w:val="0"/>
        <w:adjustRightInd w:val="0"/>
        <w:ind w:leftChars="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応募書類の返却はいたしませんので、ご了承ください。</w:t>
      </w:r>
    </w:p>
    <w:p w14:paraId="3749C3E7" w14:textId="63C40868" w:rsidR="00FB5349" w:rsidRPr="0009319B" w:rsidRDefault="00FB5349" w:rsidP="00A95B81">
      <w:pPr>
        <w:pStyle w:val="a7"/>
        <w:numPr>
          <w:ilvl w:val="0"/>
          <w:numId w:val="18"/>
        </w:numPr>
        <w:autoSpaceDE w:val="0"/>
        <w:autoSpaceDN w:val="0"/>
        <w:adjustRightInd w:val="0"/>
        <w:ind w:leftChars="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応募に関する学生からの</w:t>
      </w:r>
      <w:r w:rsidR="008857E6" w:rsidRPr="0009319B">
        <w:rPr>
          <w:rFonts w:asciiTheme="majorHAnsi" w:eastAsiaTheme="majorEastAsia" w:hAnsiTheme="majorHAnsi" w:cstheme="majorHAnsi"/>
          <w:kern w:val="0"/>
          <w:sz w:val="22"/>
        </w:rPr>
        <w:t>当財団への</w:t>
      </w:r>
      <w:r w:rsidRPr="0009319B">
        <w:rPr>
          <w:rFonts w:asciiTheme="majorHAnsi" w:eastAsiaTheme="majorEastAsia" w:hAnsiTheme="majorHAnsi" w:cstheme="majorHAnsi"/>
          <w:kern w:val="0"/>
          <w:sz w:val="22"/>
        </w:rPr>
        <w:t>直接の問い合わせについては、原則としてお受けしておりません。</w:t>
      </w:r>
      <w:r w:rsidR="00C94553" w:rsidRPr="0009319B">
        <w:rPr>
          <w:rFonts w:asciiTheme="majorHAnsi" w:eastAsiaTheme="majorEastAsia" w:hAnsiTheme="majorHAnsi" w:cstheme="majorHAnsi"/>
          <w:kern w:val="0"/>
          <w:sz w:val="22"/>
        </w:rPr>
        <w:t>募集要項に関するお問い合わせは、</w:t>
      </w:r>
      <w:ins w:id="60" w:author="Kento Shinya" w:date="2021-04-13T11:17:00Z">
        <w:r w:rsidR="00737FDF">
          <w:rPr>
            <w:rFonts w:asciiTheme="majorHAnsi" w:eastAsiaTheme="majorEastAsia" w:hAnsiTheme="majorHAnsi" w:cstheme="majorHAnsi" w:hint="eastAsia"/>
            <w:kern w:val="0"/>
            <w:sz w:val="22"/>
          </w:rPr>
          <w:t>在籍する学校</w:t>
        </w:r>
      </w:ins>
      <w:del w:id="61" w:author="Kento Shinya" w:date="2021-04-13T11:17:00Z">
        <w:r w:rsidR="00C94553" w:rsidRPr="0009319B" w:rsidDel="00737FDF">
          <w:rPr>
            <w:rFonts w:asciiTheme="majorHAnsi" w:eastAsiaTheme="majorEastAsia" w:hAnsiTheme="majorHAnsi" w:cstheme="majorHAnsi"/>
            <w:kern w:val="0"/>
            <w:sz w:val="22"/>
          </w:rPr>
          <w:delText>各大学</w:delText>
        </w:r>
      </w:del>
      <w:r w:rsidRPr="0009319B">
        <w:rPr>
          <w:rFonts w:asciiTheme="majorHAnsi" w:eastAsiaTheme="majorEastAsia" w:hAnsiTheme="majorHAnsi" w:cstheme="majorHAnsi"/>
          <w:kern w:val="0"/>
          <w:sz w:val="22"/>
        </w:rPr>
        <w:t>の</w:t>
      </w:r>
      <w:r w:rsidR="00C94553" w:rsidRPr="0009319B">
        <w:rPr>
          <w:rFonts w:asciiTheme="majorHAnsi" w:eastAsiaTheme="majorEastAsia" w:hAnsiTheme="majorHAnsi" w:cstheme="majorHAnsi"/>
          <w:kern w:val="0"/>
          <w:sz w:val="22"/>
        </w:rPr>
        <w:t>奨学金担当窓口</w:t>
      </w:r>
      <w:r w:rsidR="008857E6" w:rsidRPr="0009319B">
        <w:rPr>
          <w:rFonts w:asciiTheme="majorHAnsi" w:eastAsiaTheme="majorEastAsia" w:hAnsiTheme="majorHAnsi" w:cstheme="majorHAnsi"/>
          <w:kern w:val="0"/>
          <w:sz w:val="22"/>
        </w:rPr>
        <w:t>へお願いします。</w:t>
      </w:r>
    </w:p>
    <w:p w14:paraId="23ED3EB9" w14:textId="227ADDB2" w:rsidR="00C94553" w:rsidRDefault="00D660F4" w:rsidP="00A95B81">
      <w:pPr>
        <w:pStyle w:val="a7"/>
        <w:numPr>
          <w:ilvl w:val="0"/>
          <w:numId w:val="18"/>
        </w:numPr>
        <w:autoSpaceDE w:val="0"/>
        <w:autoSpaceDN w:val="0"/>
        <w:adjustRightInd w:val="0"/>
        <w:ind w:leftChars="20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奨学金の受給者には、後日、活動報告をお願いすることがありますので、</w:t>
      </w:r>
      <w:r w:rsidR="004111CF" w:rsidRPr="0009319B">
        <w:rPr>
          <w:rFonts w:asciiTheme="majorHAnsi" w:eastAsiaTheme="majorEastAsia" w:hAnsiTheme="majorHAnsi" w:cstheme="majorHAnsi"/>
          <w:kern w:val="0"/>
          <w:sz w:val="22"/>
        </w:rPr>
        <w:t>ご協力をお願いいたします。</w:t>
      </w:r>
    </w:p>
    <w:p w14:paraId="1520B2DF" w14:textId="77777777" w:rsidR="00A82623" w:rsidRPr="0009319B" w:rsidRDefault="00A82623" w:rsidP="00B51294">
      <w:pPr>
        <w:pStyle w:val="a7"/>
        <w:autoSpaceDE w:val="0"/>
        <w:autoSpaceDN w:val="0"/>
        <w:adjustRightInd w:val="0"/>
        <w:ind w:leftChars="0"/>
      </w:pPr>
    </w:p>
    <w:p w14:paraId="2F724A00" w14:textId="0B7EA522" w:rsidR="00804D60" w:rsidRPr="0009319B" w:rsidRDefault="003F1DDA" w:rsidP="00004214">
      <w:pPr>
        <w:pStyle w:val="a7"/>
        <w:numPr>
          <w:ilvl w:val="0"/>
          <w:numId w:val="1"/>
        </w:numPr>
        <w:ind w:leftChars="0"/>
        <w:rPr>
          <w:rFonts w:asciiTheme="majorHAnsi" w:eastAsiaTheme="majorEastAsia" w:hAnsiTheme="majorHAnsi" w:cstheme="majorHAnsi"/>
          <w:b/>
          <w:kern w:val="0"/>
          <w:sz w:val="22"/>
        </w:rPr>
      </w:pPr>
      <w:ins w:id="62" w:author="Kento Shinya" w:date="2021-04-13T11:49:00Z">
        <w:r>
          <w:rPr>
            <w:rFonts w:asciiTheme="majorHAnsi" w:eastAsiaTheme="majorEastAsia" w:hAnsiTheme="majorHAnsi" w:cstheme="majorHAnsi" w:hint="eastAsia"/>
            <w:b/>
            <w:kern w:val="0"/>
            <w:sz w:val="22"/>
          </w:rPr>
          <w:t>連絡</w:t>
        </w:r>
      </w:ins>
      <w:del w:id="63" w:author="Kento Shinya" w:date="2021-04-13T11:49:00Z">
        <w:r w:rsidR="00804D60" w:rsidRPr="0009319B" w:rsidDel="003F1DDA">
          <w:rPr>
            <w:rFonts w:asciiTheme="majorHAnsi" w:eastAsiaTheme="majorEastAsia" w:hAnsiTheme="majorHAnsi" w:cstheme="majorHAnsi"/>
            <w:b/>
            <w:kern w:val="0"/>
            <w:sz w:val="22"/>
          </w:rPr>
          <w:delText>問合せ・</w:delText>
        </w:r>
      </w:del>
      <w:del w:id="64" w:author="Kento Shinya" w:date="2021-04-13T11:18:00Z">
        <w:r w:rsidR="00804D60" w:rsidRPr="0009319B" w:rsidDel="00737FDF">
          <w:rPr>
            <w:rFonts w:asciiTheme="majorHAnsi" w:eastAsiaTheme="majorEastAsia" w:hAnsiTheme="majorHAnsi" w:cstheme="majorHAnsi"/>
            <w:b/>
            <w:kern w:val="0"/>
            <w:sz w:val="22"/>
          </w:rPr>
          <w:delText>願書</w:delText>
        </w:r>
      </w:del>
      <w:del w:id="65" w:author="Kento Shinya" w:date="2021-04-08T10:39:00Z">
        <w:r w:rsidR="00804D60" w:rsidRPr="0009319B" w:rsidDel="00426432">
          <w:rPr>
            <w:rFonts w:asciiTheme="majorHAnsi" w:eastAsiaTheme="majorEastAsia" w:hAnsiTheme="majorHAnsi" w:cstheme="majorHAnsi"/>
            <w:b/>
            <w:kern w:val="0"/>
            <w:sz w:val="22"/>
          </w:rPr>
          <w:delText>送付</w:delText>
        </w:r>
      </w:del>
      <w:r w:rsidR="00804D60" w:rsidRPr="0009319B">
        <w:rPr>
          <w:rFonts w:asciiTheme="majorHAnsi" w:eastAsiaTheme="majorEastAsia" w:hAnsiTheme="majorHAnsi" w:cstheme="majorHAnsi"/>
          <w:b/>
          <w:kern w:val="0"/>
          <w:sz w:val="22"/>
        </w:rPr>
        <w:t>先</w:t>
      </w:r>
    </w:p>
    <w:p w14:paraId="4E8DA01D" w14:textId="2DD25DD4" w:rsidR="00C05EE2" w:rsidRPr="0009319B" w:rsidRDefault="00423F09" w:rsidP="00C05EE2">
      <w:pPr>
        <w:autoSpaceDE w:val="0"/>
        <w:autoSpaceDN w:val="0"/>
        <w:adjustRightInd w:val="0"/>
        <w:ind w:firstLineChars="200" w:firstLine="440"/>
        <w:rPr>
          <w:rFonts w:asciiTheme="majorHAnsi" w:eastAsiaTheme="majorEastAsia" w:hAnsiTheme="majorHAnsi" w:cstheme="majorHAnsi"/>
          <w:kern w:val="0"/>
          <w:sz w:val="22"/>
        </w:rPr>
      </w:pPr>
      <w:r w:rsidRPr="00423F09">
        <w:rPr>
          <w:rFonts w:asciiTheme="majorHAnsi" w:eastAsiaTheme="majorEastAsia" w:hAnsiTheme="majorHAnsi" w:cstheme="majorHAnsi" w:hint="eastAsia"/>
          <w:kern w:val="0"/>
          <w:sz w:val="22"/>
        </w:rPr>
        <w:t>一般財団法人</w:t>
      </w:r>
      <w:r w:rsidRPr="00423F09">
        <w:rPr>
          <w:rFonts w:asciiTheme="majorHAnsi" w:eastAsiaTheme="majorEastAsia" w:hAnsiTheme="majorHAnsi" w:cstheme="majorHAnsi" w:hint="eastAsia"/>
          <w:kern w:val="0"/>
          <w:sz w:val="22"/>
        </w:rPr>
        <w:t>YUMI KATSURA</w:t>
      </w:r>
      <w:r w:rsidRPr="00423F09">
        <w:rPr>
          <w:rFonts w:asciiTheme="majorHAnsi" w:eastAsiaTheme="majorEastAsia" w:hAnsiTheme="majorHAnsi" w:cstheme="majorHAnsi" w:hint="eastAsia"/>
          <w:kern w:val="0"/>
          <w:sz w:val="22"/>
        </w:rPr>
        <w:t>記念財団</w:t>
      </w:r>
      <w:r w:rsidR="00804D60" w:rsidRPr="0009319B">
        <w:rPr>
          <w:rFonts w:asciiTheme="majorHAnsi" w:eastAsiaTheme="majorEastAsia" w:hAnsiTheme="majorHAnsi" w:cstheme="majorHAnsi"/>
          <w:kern w:val="0"/>
          <w:sz w:val="22"/>
        </w:rPr>
        <w:t xml:space="preserve"> </w:t>
      </w:r>
      <w:r w:rsidR="00804D60" w:rsidRPr="0009319B">
        <w:rPr>
          <w:rFonts w:asciiTheme="majorHAnsi" w:eastAsiaTheme="majorEastAsia" w:hAnsiTheme="majorHAnsi" w:cstheme="majorHAnsi"/>
          <w:kern w:val="0"/>
          <w:sz w:val="22"/>
        </w:rPr>
        <w:t>事務局</w:t>
      </w:r>
    </w:p>
    <w:p w14:paraId="2A4468A1" w14:textId="66D4F80C" w:rsidR="00804D60" w:rsidRPr="0009319B" w:rsidRDefault="004155FF" w:rsidP="00A95B81">
      <w:pPr>
        <w:autoSpaceDE w:val="0"/>
        <w:autoSpaceDN w:val="0"/>
        <w:adjustRightInd w:val="0"/>
        <w:ind w:firstLineChars="300" w:firstLine="66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w:t>
      </w:r>
      <w:r w:rsidR="00D660F4" w:rsidRPr="0009319B">
        <w:rPr>
          <w:rFonts w:asciiTheme="majorHAnsi" w:eastAsiaTheme="majorEastAsia" w:hAnsiTheme="majorHAnsi" w:cstheme="majorHAnsi"/>
          <w:kern w:val="0"/>
          <w:sz w:val="22"/>
        </w:rPr>
        <w:t>住所</w:t>
      </w:r>
      <w:r w:rsidRPr="0009319B">
        <w:rPr>
          <w:rFonts w:asciiTheme="majorHAnsi" w:eastAsiaTheme="majorEastAsia" w:hAnsiTheme="majorHAnsi" w:cstheme="majorHAnsi"/>
          <w:kern w:val="0"/>
          <w:sz w:val="22"/>
        </w:rPr>
        <w:t>】</w:t>
      </w:r>
      <w:r w:rsidR="00D660F4" w:rsidRPr="0009319B">
        <w:rPr>
          <w:rFonts w:asciiTheme="majorHAnsi" w:eastAsiaTheme="majorEastAsia" w:hAnsiTheme="majorHAnsi" w:cstheme="majorHAnsi"/>
          <w:kern w:val="0"/>
          <w:sz w:val="22"/>
        </w:rPr>
        <w:t xml:space="preserve">　</w:t>
      </w:r>
      <w:r w:rsidR="008857E6" w:rsidRPr="0009319B">
        <w:rPr>
          <w:rFonts w:asciiTheme="majorHAnsi" w:eastAsiaTheme="majorEastAsia" w:hAnsiTheme="majorHAnsi" w:cstheme="majorHAnsi"/>
          <w:kern w:val="0"/>
          <w:sz w:val="22"/>
        </w:rPr>
        <w:tab/>
      </w:r>
      <w:r w:rsidR="00423F09" w:rsidRPr="00423F09">
        <w:rPr>
          <w:rFonts w:asciiTheme="majorHAnsi" w:eastAsiaTheme="majorEastAsia" w:hAnsiTheme="majorHAnsi" w:cstheme="majorHAnsi" w:hint="eastAsia"/>
          <w:kern w:val="0"/>
          <w:sz w:val="22"/>
        </w:rPr>
        <w:t>〒</w:t>
      </w:r>
      <w:r w:rsidR="00423F09" w:rsidRPr="00423F09">
        <w:rPr>
          <w:rFonts w:asciiTheme="majorHAnsi" w:eastAsiaTheme="majorEastAsia" w:hAnsiTheme="majorHAnsi" w:cstheme="majorHAnsi" w:hint="eastAsia"/>
          <w:kern w:val="0"/>
          <w:sz w:val="22"/>
        </w:rPr>
        <w:t xml:space="preserve">107-0062 </w:t>
      </w:r>
      <w:r w:rsidR="00073519" w:rsidRPr="00073519">
        <w:rPr>
          <w:rFonts w:asciiTheme="majorHAnsi" w:eastAsiaTheme="majorEastAsia" w:hAnsiTheme="majorHAnsi" w:cstheme="majorHAnsi" w:hint="eastAsia"/>
          <w:kern w:val="0"/>
          <w:sz w:val="22"/>
        </w:rPr>
        <w:t>東京都港区南青山</w:t>
      </w:r>
      <w:r w:rsidR="00073519" w:rsidRPr="00073519">
        <w:rPr>
          <w:rFonts w:asciiTheme="majorHAnsi" w:eastAsiaTheme="majorEastAsia" w:hAnsiTheme="majorHAnsi" w:cstheme="majorHAnsi" w:hint="eastAsia"/>
          <w:kern w:val="0"/>
          <w:sz w:val="22"/>
        </w:rPr>
        <w:t xml:space="preserve">1-15-18 </w:t>
      </w:r>
      <w:r w:rsidR="00073519" w:rsidRPr="00073519">
        <w:rPr>
          <w:rFonts w:asciiTheme="majorHAnsi" w:eastAsiaTheme="majorEastAsia" w:hAnsiTheme="majorHAnsi" w:cstheme="majorHAnsi" w:hint="eastAsia"/>
          <w:kern w:val="0"/>
          <w:sz w:val="22"/>
        </w:rPr>
        <w:t>リーラ乃木坂</w:t>
      </w:r>
    </w:p>
    <w:p w14:paraId="1D6EB824" w14:textId="3E08CAC1" w:rsidR="00804D60" w:rsidRPr="0009319B" w:rsidRDefault="004155FF" w:rsidP="00A95B81">
      <w:pPr>
        <w:autoSpaceDE w:val="0"/>
        <w:autoSpaceDN w:val="0"/>
        <w:adjustRightInd w:val="0"/>
        <w:ind w:firstLineChars="300" w:firstLine="66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w:t>
      </w:r>
      <w:r w:rsidR="00804D60" w:rsidRPr="0009319B">
        <w:rPr>
          <w:rFonts w:asciiTheme="majorHAnsi" w:eastAsiaTheme="majorEastAsia" w:hAnsiTheme="majorHAnsi" w:cstheme="majorHAnsi"/>
          <w:kern w:val="0"/>
          <w:sz w:val="22"/>
        </w:rPr>
        <w:t>TEL</w:t>
      </w:r>
      <w:r w:rsidRPr="0009319B">
        <w:rPr>
          <w:rFonts w:asciiTheme="majorHAnsi" w:eastAsiaTheme="majorEastAsia" w:hAnsiTheme="majorHAnsi" w:cstheme="majorHAnsi"/>
          <w:kern w:val="0"/>
          <w:sz w:val="22"/>
        </w:rPr>
        <w:t xml:space="preserve">】　</w:t>
      </w:r>
      <w:r w:rsidR="00054C12" w:rsidRPr="0009319B">
        <w:rPr>
          <w:rFonts w:asciiTheme="majorHAnsi" w:eastAsiaTheme="majorEastAsia" w:hAnsiTheme="majorHAnsi" w:cstheme="majorHAnsi"/>
          <w:kern w:val="0"/>
          <w:sz w:val="22"/>
        </w:rPr>
        <w:tab/>
      </w:r>
      <w:ins w:id="66" w:author="まどか" w:date="2021-04-26T17:05:00Z">
        <w:r w:rsidR="00873EE3" w:rsidRPr="00873EE3">
          <w:rPr>
            <w:rFonts w:asciiTheme="majorHAnsi" w:eastAsiaTheme="majorEastAsia" w:hAnsiTheme="majorHAnsi" w:cstheme="majorHAnsi" w:hint="eastAsia"/>
            <w:kern w:val="0"/>
            <w:sz w:val="22"/>
          </w:rPr>
          <w:t xml:space="preserve">奨学金窓口　担当者宛　</w:t>
        </w:r>
        <w:r w:rsidR="00873EE3" w:rsidRPr="00873EE3">
          <w:rPr>
            <w:rFonts w:asciiTheme="majorHAnsi" w:eastAsiaTheme="majorEastAsia" w:hAnsiTheme="majorHAnsi" w:cstheme="majorHAnsi" w:hint="eastAsia"/>
            <w:kern w:val="0"/>
            <w:sz w:val="22"/>
          </w:rPr>
          <w:t>03-3423-7876</w:t>
        </w:r>
      </w:ins>
    </w:p>
    <w:p w14:paraId="3B9AF3C7" w14:textId="2B4FB9A0" w:rsidR="008857E6" w:rsidRPr="0009319B" w:rsidRDefault="004155FF" w:rsidP="00A95B81">
      <w:pPr>
        <w:autoSpaceDE w:val="0"/>
        <w:autoSpaceDN w:val="0"/>
        <w:adjustRightInd w:val="0"/>
        <w:ind w:firstLineChars="300" w:firstLine="66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w:t>
      </w:r>
      <w:r w:rsidR="00D660F4" w:rsidRPr="0009319B">
        <w:rPr>
          <w:rFonts w:asciiTheme="majorHAnsi" w:eastAsiaTheme="majorEastAsia" w:hAnsiTheme="majorHAnsi" w:cstheme="majorHAnsi"/>
          <w:kern w:val="0"/>
          <w:sz w:val="22"/>
        </w:rPr>
        <w:t>E-Mail</w:t>
      </w:r>
      <w:r w:rsidRPr="0009319B">
        <w:rPr>
          <w:rFonts w:asciiTheme="majorHAnsi" w:eastAsiaTheme="majorEastAsia" w:hAnsiTheme="majorHAnsi" w:cstheme="majorHAnsi"/>
          <w:kern w:val="0"/>
          <w:sz w:val="22"/>
        </w:rPr>
        <w:t>】</w:t>
      </w:r>
      <w:r w:rsidR="008857E6" w:rsidRPr="0009319B">
        <w:rPr>
          <w:rFonts w:asciiTheme="majorHAnsi" w:eastAsiaTheme="majorEastAsia" w:hAnsiTheme="majorHAnsi" w:cstheme="majorHAnsi"/>
          <w:kern w:val="0"/>
          <w:sz w:val="22"/>
        </w:rPr>
        <w:tab/>
      </w:r>
      <w:ins w:id="67" w:author="まどか" w:date="2021-04-26T14:44:00Z">
        <w:r w:rsidR="00F54A10" w:rsidRPr="00F54A10">
          <w:rPr>
            <w:rFonts w:asciiTheme="majorHAnsi" w:eastAsiaTheme="majorEastAsia" w:hAnsiTheme="majorHAnsi" w:cstheme="majorHAnsi"/>
            <w:kern w:val="0"/>
            <w:sz w:val="22"/>
          </w:rPr>
          <w:t>yumikatsurazaidan@katsura-yumi.co.jp</w:t>
        </w:r>
      </w:ins>
      <w:del w:id="68" w:author="まどか" w:date="2021-04-26T14:44:00Z">
        <w:r w:rsidR="00054C12" w:rsidRPr="0009319B" w:rsidDel="00F54A10">
          <w:rPr>
            <w:rFonts w:asciiTheme="majorHAnsi" w:eastAsiaTheme="majorEastAsia" w:hAnsiTheme="majorHAnsi" w:cstheme="majorHAnsi"/>
            <w:kern w:val="0"/>
            <w:sz w:val="22"/>
          </w:rPr>
          <w:delText xml:space="preserve">　</w:delText>
        </w:r>
        <w:r w:rsidR="00C956D1" w:rsidRPr="0009319B" w:rsidDel="00F54A10">
          <w:rPr>
            <w:rFonts w:asciiTheme="majorHAnsi" w:eastAsiaTheme="majorEastAsia" w:hAnsiTheme="majorHAnsi" w:cstheme="majorHAnsi"/>
            <w:kern w:val="0"/>
            <w:sz w:val="22"/>
          </w:rPr>
          <w:delText xml:space="preserve">　　</w:delText>
        </w:r>
      </w:del>
    </w:p>
    <w:p w14:paraId="4286E3B2" w14:textId="2DF43AE2" w:rsidR="00D660F4" w:rsidRPr="0009319B" w:rsidDel="00165135" w:rsidRDefault="004155FF" w:rsidP="00A95B81">
      <w:pPr>
        <w:autoSpaceDE w:val="0"/>
        <w:autoSpaceDN w:val="0"/>
        <w:adjustRightInd w:val="0"/>
        <w:ind w:firstLineChars="300" w:firstLine="660"/>
        <w:rPr>
          <w:del w:id="69" w:author="まどか" w:date="2021-04-26T17:00:00Z"/>
          <w:rFonts w:asciiTheme="majorHAnsi" w:eastAsiaTheme="majorEastAsia" w:hAnsiTheme="majorHAnsi" w:cstheme="majorHAnsi"/>
          <w:kern w:val="0"/>
          <w:sz w:val="22"/>
        </w:rPr>
      </w:pPr>
      <w:del w:id="70" w:author="まどか" w:date="2021-04-26T17:00:00Z">
        <w:r w:rsidRPr="0009319B" w:rsidDel="00165135">
          <w:rPr>
            <w:rFonts w:asciiTheme="majorHAnsi" w:eastAsiaTheme="majorEastAsia" w:hAnsiTheme="majorHAnsi" w:cstheme="majorHAnsi"/>
            <w:kern w:val="0"/>
            <w:sz w:val="22"/>
          </w:rPr>
          <w:delText>【</w:delText>
        </w:r>
        <w:r w:rsidR="00D660F4" w:rsidRPr="0009319B" w:rsidDel="00165135">
          <w:rPr>
            <w:rFonts w:asciiTheme="majorHAnsi" w:eastAsiaTheme="majorEastAsia" w:hAnsiTheme="majorHAnsi" w:cstheme="majorHAnsi"/>
            <w:kern w:val="0"/>
            <w:sz w:val="22"/>
          </w:rPr>
          <w:delText>HP</w:delText>
        </w:r>
        <w:r w:rsidRPr="0009319B" w:rsidDel="00165135">
          <w:rPr>
            <w:rFonts w:asciiTheme="majorHAnsi" w:eastAsiaTheme="majorEastAsia" w:hAnsiTheme="majorHAnsi" w:cstheme="majorHAnsi"/>
            <w:kern w:val="0"/>
            <w:sz w:val="22"/>
          </w:rPr>
          <w:delText>】</w:delText>
        </w:r>
        <w:r w:rsidR="008857E6" w:rsidRPr="0009319B" w:rsidDel="00165135">
          <w:rPr>
            <w:rFonts w:asciiTheme="majorHAnsi" w:eastAsiaTheme="majorEastAsia" w:hAnsiTheme="majorHAnsi" w:cstheme="majorHAnsi"/>
            <w:kern w:val="0"/>
            <w:sz w:val="22"/>
          </w:rPr>
          <w:delText xml:space="preserve">    </w:delText>
        </w:r>
        <w:r w:rsidR="008857E6" w:rsidRPr="0009319B" w:rsidDel="00165135">
          <w:rPr>
            <w:rFonts w:asciiTheme="majorHAnsi" w:eastAsiaTheme="majorEastAsia" w:hAnsiTheme="majorHAnsi" w:cstheme="majorHAnsi"/>
            <w:kern w:val="0"/>
            <w:sz w:val="22"/>
          </w:rPr>
          <w:tab/>
        </w:r>
      </w:del>
    </w:p>
    <w:p w14:paraId="4BDA0BAA" w14:textId="0601988F" w:rsidR="00D660F4" w:rsidRPr="00521C44" w:rsidRDefault="004155FF" w:rsidP="00A95B81">
      <w:pPr>
        <w:autoSpaceDE w:val="0"/>
        <w:autoSpaceDN w:val="0"/>
        <w:adjustRightInd w:val="0"/>
        <w:ind w:firstLineChars="300" w:firstLine="660"/>
        <w:rPr>
          <w:rFonts w:asciiTheme="majorHAnsi" w:eastAsiaTheme="majorEastAsia" w:hAnsiTheme="majorHAnsi" w:cstheme="majorHAnsi"/>
          <w:kern w:val="0"/>
          <w:sz w:val="22"/>
        </w:rPr>
      </w:pPr>
      <w:r w:rsidRPr="0009319B">
        <w:rPr>
          <w:rFonts w:asciiTheme="majorHAnsi" w:eastAsiaTheme="majorEastAsia" w:hAnsiTheme="majorHAnsi" w:cstheme="majorHAnsi"/>
          <w:kern w:val="0"/>
          <w:sz w:val="22"/>
        </w:rPr>
        <w:t>【</w:t>
      </w:r>
      <w:r w:rsidR="00D660F4" w:rsidRPr="0009319B">
        <w:rPr>
          <w:rFonts w:asciiTheme="majorHAnsi" w:eastAsiaTheme="majorEastAsia" w:hAnsiTheme="majorHAnsi" w:cstheme="majorHAnsi"/>
          <w:kern w:val="0"/>
          <w:sz w:val="22"/>
        </w:rPr>
        <w:t>電話受付時間</w:t>
      </w:r>
      <w:r w:rsidRPr="0009319B">
        <w:rPr>
          <w:rFonts w:asciiTheme="majorHAnsi" w:eastAsiaTheme="majorEastAsia" w:hAnsiTheme="majorHAnsi" w:cstheme="majorHAnsi"/>
          <w:kern w:val="0"/>
          <w:sz w:val="22"/>
        </w:rPr>
        <w:t>】</w:t>
      </w:r>
      <w:r w:rsidR="008857E6" w:rsidRPr="0009319B">
        <w:rPr>
          <w:rFonts w:asciiTheme="majorHAnsi" w:eastAsiaTheme="majorEastAsia" w:hAnsiTheme="majorHAnsi" w:cstheme="majorHAnsi"/>
          <w:kern w:val="0"/>
          <w:sz w:val="22"/>
        </w:rPr>
        <w:tab/>
      </w:r>
      <w:r w:rsidR="00D660F4" w:rsidRPr="0009319B">
        <w:rPr>
          <w:rFonts w:asciiTheme="majorHAnsi" w:eastAsiaTheme="majorEastAsia" w:hAnsiTheme="majorHAnsi" w:cstheme="majorHAnsi"/>
          <w:kern w:val="0"/>
          <w:sz w:val="22"/>
        </w:rPr>
        <w:t>平日</w:t>
      </w:r>
      <w:ins w:id="71" w:author="まどか" w:date="2021-04-26T09:58:00Z">
        <w:r w:rsidR="00E4252D">
          <w:rPr>
            <w:rFonts w:asciiTheme="majorHAnsi" w:eastAsiaTheme="majorEastAsia" w:hAnsiTheme="majorHAnsi" w:cstheme="majorHAnsi" w:hint="eastAsia"/>
            <w:kern w:val="0"/>
            <w:sz w:val="22"/>
          </w:rPr>
          <w:t>1</w:t>
        </w:r>
        <w:r w:rsidR="00E4252D">
          <w:rPr>
            <w:rFonts w:asciiTheme="majorHAnsi" w:eastAsiaTheme="majorEastAsia" w:hAnsiTheme="majorHAnsi" w:cstheme="majorHAnsi"/>
            <w:kern w:val="0"/>
            <w:sz w:val="22"/>
          </w:rPr>
          <w:t>2</w:t>
        </w:r>
      </w:ins>
      <w:del w:id="72" w:author="まどか" w:date="2021-04-26T09:58:00Z">
        <w:r w:rsidR="00D660F4" w:rsidRPr="0009319B" w:rsidDel="00E4252D">
          <w:rPr>
            <w:rFonts w:asciiTheme="majorHAnsi" w:eastAsiaTheme="majorEastAsia" w:hAnsiTheme="majorHAnsi" w:cstheme="majorHAnsi"/>
            <w:kern w:val="0"/>
            <w:sz w:val="22"/>
          </w:rPr>
          <w:delText>10</w:delText>
        </w:r>
      </w:del>
      <w:r w:rsidR="00D660F4" w:rsidRPr="0009319B">
        <w:rPr>
          <w:rFonts w:asciiTheme="majorHAnsi" w:eastAsiaTheme="majorEastAsia" w:hAnsiTheme="majorHAnsi" w:cstheme="majorHAnsi"/>
          <w:kern w:val="0"/>
          <w:sz w:val="22"/>
        </w:rPr>
        <w:t>時～</w:t>
      </w:r>
      <w:r w:rsidR="00D660F4" w:rsidRPr="0009319B">
        <w:rPr>
          <w:rFonts w:asciiTheme="majorHAnsi" w:eastAsiaTheme="majorEastAsia" w:hAnsiTheme="majorHAnsi" w:cstheme="majorHAnsi"/>
          <w:kern w:val="0"/>
          <w:sz w:val="22"/>
        </w:rPr>
        <w:t>17</w:t>
      </w:r>
      <w:r w:rsidR="00D660F4" w:rsidRPr="0009319B">
        <w:rPr>
          <w:rFonts w:asciiTheme="majorHAnsi" w:eastAsiaTheme="majorEastAsia" w:hAnsiTheme="majorHAnsi" w:cstheme="majorHAnsi"/>
          <w:kern w:val="0"/>
          <w:sz w:val="22"/>
        </w:rPr>
        <w:t>時（土日祝日休み）</w:t>
      </w:r>
    </w:p>
    <w:sectPr w:rsidR="00D660F4" w:rsidRPr="00521C44" w:rsidSect="000855F3">
      <w:pgSz w:w="11906" w:h="16838"/>
      <w:pgMar w:top="1985"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CA4F9" w14:textId="77777777" w:rsidR="00BD68C6" w:rsidRDefault="00BD68C6" w:rsidP="00195CA5">
      <w:r>
        <w:separator/>
      </w:r>
    </w:p>
  </w:endnote>
  <w:endnote w:type="continuationSeparator" w:id="0">
    <w:p w14:paraId="5C722476" w14:textId="77777777" w:rsidR="00BD68C6" w:rsidRDefault="00BD68C6" w:rsidP="00195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¾’©B">
    <w:altName w:val="Arial"/>
    <w:panose1 w:val="00000000000000000000"/>
    <w:charset w:val="00"/>
    <w:family w:val="swiss"/>
    <w:notTrueType/>
    <w:pitch w:val="default"/>
    <w:sig w:usb0="00000003" w:usb1="00000000" w:usb2="00000000" w:usb3="00000000" w:csb0="00000001" w:csb1="00000000"/>
  </w:font>
  <w:font w:name="HGPｺﾞｼｯｸM">
    <w:panose1 w:val="020B0600000000000000"/>
    <w:charset w:val="80"/>
    <w:family w:val="modern"/>
    <w:pitch w:val="variable"/>
    <w:sig w:usb0="80000281" w:usb1="28C76CF8" w:usb2="00000010" w:usb3="00000000" w:csb0="00020000" w:csb1="00000000"/>
  </w:font>
  <w:font w:name="HGP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24597" w14:textId="77777777" w:rsidR="00BD68C6" w:rsidRDefault="00BD68C6" w:rsidP="00195CA5">
      <w:r>
        <w:separator/>
      </w:r>
    </w:p>
  </w:footnote>
  <w:footnote w:type="continuationSeparator" w:id="0">
    <w:p w14:paraId="7E74E9AD" w14:textId="77777777" w:rsidR="00BD68C6" w:rsidRDefault="00BD68C6" w:rsidP="00195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4321"/>
    <w:multiLevelType w:val="hybridMultilevel"/>
    <w:tmpl w:val="E9EA3C8C"/>
    <w:lvl w:ilvl="0" w:tplc="6EF8AF20">
      <w:numFmt w:val="bullet"/>
      <w:lvlText w:val="□"/>
      <w:lvlJc w:val="left"/>
      <w:pPr>
        <w:ind w:left="845" w:hanging="420"/>
      </w:pPr>
      <w:rPr>
        <w:rFonts w:ascii="ＭＳ Ｐゴシック" w:eastAsia="ＭＳ Ｐゴシック" w:hAnsi="ＭＳ Ｐゴシック"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 w15:restartNumberingAfterBreak="0">
    <w:nsid w:val="00F725B8"/>
    <w:multiLevelType w:val="hybridMultilevel"/>
    <w:tmpl w:val="5A7E0B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3153F8"/>
    <w:multiLevelType w:val="hybridMultilevel"/>
    <w:tmpl w:val="994A1C42"/>
    <w:lvl w:ilvl="0" w:tplc="6D5E0A12">
      <w:start w:val="1"/>
      <w:numFmt w:val="decimal"/>
      <w:lvlText w:val="(%1)"/>
      <w:lvlJc w:val="left"/>
      <w:pPr>
        <w:ind w:left="1129" w:hanging="420"/>
      </w:pPr>
      <w:rPr>
        <w:rFonts w:ascii="HGP–¾’©B" w:eastAsia="HGPｺﾞｼｯｸM" w:hAnsi="HGP–¾’©B" w:cs="HGP–¾’©B"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3" w15:restartNumberingAfterBreak="0">
    <w:nsid w:val="070159DB"/>
    <w:multiLevelType w:val="hybridMultilevel"/>
    <w:tmpl w:val="6A605174"/>
    <w:lvl w:ilvl="0" w:tplc="6D5E0A12">
      <w:start w:val="1"/>
      <w:numFmt w:val="decimal"/>
      <w:lvlText w:val="(%1)"/>
      <w:lvlJc w:val="left"/>
      <w:pPr>
        <w:ind w:left="840" w:hanging="420"/>
      </w:pPr>
      <w:rPr>
        <w:rFonts w:ascii="HGP–¾’©B" w:eastAsia="HGPｺﾞｼｯｸM" w:hAnsi="HGP–¾’©B" w:cs="HGP–¾’©B"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8692B6B"/>
    <w:multiLevelType w:val="hybridMultilevel"/>
    <w:tmpl w:val="E012A03E"/>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8A93ECB"/>
    <w:multiLevelType w:val="hybridMultilevel"/>
    <w:tmpl w:val="8062B122"/>
    <w:lvl w:ilvl="0" w:tplc="6D5E0A12">
      <w:start w:val="1"/>
      <w:numFmt w:val="decimal"/>
      <w:lvlText w:val="(%1)"/>
      <w:lvlJc w:val="left"/>
      <w:pPr>
        <w:ind w:left="658" w:hanging="375"/>
      </w:pPr>
      <w:rPr>
        <w:rFonts w:ascii="HGP–¾’©B" w:eastAsia="HGPｺﾞｼｯｸM" w:hAnsi="HGP–¾’©B" w:cs="HGP–¾’©B"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1BB22F31"/>
    <w:multiLevelType w:val="hybridMultilevel"/>
    <w:tmpl w:val="4FCE1434"/>
    <w:lvl w:ilvl="0" w:tplc="C62E7FC0">
      <w:start w:val="1"/>
      <w:numFmt w:val="decimal"/>
      <w:lvlText w:val="(%1)"/>
      <w:lvlJc w:val="left"/>
      <w:pPr>
        <w:ind w:left="1053" w:hanging="420"/>
      </w:pPr>
      <w:rPr>
        <w:rFonts w:hint="eastAsia"/>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7" w15:restartNumberingAfterBreak="0">
    <w:nsid w:val="1C872AAC"/>
    <w:multiLevelType w:val="hybridMultilevel"/>
    <w:tmpl w:val="619284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240CF8"/>
    <w:multiLevelType w:val="hybridMultilevel"/>
    <w:tmpl w:val="DF789EE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4C0AD2"/>
    <w:multiLevelType w:val="hybridMultilevel"/>
    <w:tmpl w:val="250EFD10"/>
    <w:lvl w:ilvl="0" w:tplc="6D5E0A12">
      <w:start w:val="1"/>
      <w:numFmt w:val="decimal"/>
      <w:lvlText w:val="(%1)"/>
      <w:lvlJc w:val="left"/>
      <w:pPr>
        <w:ind w:left="840" w:hanging="420"/>
      </w:pPr>
      <w:rPr>
        <w:rFonts w:ascii="HGP–¾’©B" w:eastAsia="HGPｺﾞｼｯｸM" w:hAnsi="HGP–¾’©B" w:cs="HGP–¾’©B"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1E5609B4"/>
    <w:multiLevelType w:val="hybridMultilevel"/>
    <w:tmpl w:val="041CFD22"/>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1" w15:restartNumberingAfterBreak="0">
    <w:nsid w:val="1F7637E4"/>
    <w:multiLevelType w:val="hybridMultilevel"/>
    <w:tmpl w:val="80187CD0"/>
    <w:lvl w:ilvl="0" w:tplc="6EF8AF20">
      <w:numFmt w:val="bullet"/>
      <w:lvlText w:val="□"/>
      <w:lvlJc w:val="left"/>
      <w:pPr>
        <w:ind w:left="845" w:hanging="420"/>
      </w:pPr>
      <w:rPr>
        <w:rFonts w:ascii="ＭＳ Ｐゴシック" w:eastAsia="ＭＳ Ｐゴシック" w:hAnsi="ＭＳ Ｐゴシック"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2" w15:restartNumberingAfterBreak="0">
    <w:nsid w:val="2D2C33CF"/>
    <w:multiLevelType w:val="hybridMultilevel"/>
    <w:tmpl w:val="FD84367E"/>
    <w:lvl w:ilvl="0" w:tplc="6EF8AF20">
      <w:numFmt w:val="bullet"/>
      <w:lvlText w:val="□"/>
      <w:lvlJc w:val="left"/>
      <w:pPr>
        <w:ind w:left="845" w:hanging="420"/>
      </w:pPr>
      <w:rPr>
        <w:rFonts w:ascii="ＭＳ Ｐゴシック" w:eastAsia="ＭＳ Ｐゴシック" w:hAnsi="ＭＳ Ｐゴシック"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3" w15:restartNumberingAfterBreak="0">
    <w:nsid w:val="3175133E"/>
    <w:multiLevelType w:val="hybridMultilevel"/>
    <w:tmpl w:val="4C803C58"/>
    <w:lvl w:ilvl="0" w:tplc="F7E8408A">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2EF4008"/>
    <w:multiLevelType w:val="hybridMultilevel"/>
    <w:tmpl w:val="7EB0AC82"/>
    <w:lvl w:ilvl="0" w:tplc="6EF8AF20">
      <w:numFmt w:val="bullet"/>
      <w:lvlText w:val="□"/>
      <w:lvlJc w:val="left"/>
      <w:pPr>
        <w:ind w:left="845" w:hanging="420"/>
      </w:pPr>
      <w:rPr>
        <w:rFonts w:ascii="ＭＳ Ｐゴシック" w:eastAsia="ＭＳ Ｐゴシック" w:hAnsi="ＭＳ Ｐゴシック"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5" w15:restartNumberingAfterBreak="0">
    <w:nsid w:val="36C029C8"/>
    <w:multiLevelType w:val="hybridMultilevel"/>
    <w:tmpl w:val="BBCC2E76"/>
    <w:lvl w:ilvl="0" w:tplc="C8167ACE">
      <w:start w:val="1"/>
      <w:numFmt w:val="bullet"/>
      <w:lvlText w:val="※"/>
      <w:lvlJc w:val="left"/>
      <w:pPr>
        <w:ind w:left="2100" w:hanging="420"/>
      </w:pPr>
      <w:rPr>
        <w:rFonts w:ascii="ＭＳ Ｐゴシック" w:eastAsia="ＭＳ Ｐゴシック" w:hAnsi="ＭＳ Ｐゴシック" w:hint="eastAsia"/>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6" w15:restartNumberingAfterBreak="0">
    <w:nsid w:val="3B7A7B72"/>
    <w:multiLevelType w:val="hybridMultilevel"/>
    <w:tmpl w:val="38B016F0"/>
    <w:lvl w:ilvl="0" w:tplc="6EF8AF20">
      <w:numFmt w:val="bullet"/>
      <w:lvlText w:val="□"/>
      <w:lvlJc w:val="left"/>
      <w:pPr>
        <w:ind w:left="845" w:hanging="420"/>
      </w:pPr>
      <w:rPr>
        <w:rFonts w:ascii="ＭＳ Ｐゴシック" w:eastAsia="ＭＳ Ｐゴシック" w:hAnsi="ＭＳ Ｐゴシック"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7" w15:restartNumberingAfterBreak="0">
    <w:nsid w:val="3C607FEE"/>
    <w:multiLevelType w:val="hybridMultilevel"/>
    <w:tmpl w:val="2AAA1ED2"/>
    <w:lvl w:ilvl="0" w:tplc="6D5E0A12">
      <w:start w:val="1"/>
      <w:numFmt w:val="decimal"/>
      <w:lvlText w:val="(%1)"/>
      <w:lvlJc w:val="left"/>
      <w:pPr>
        <w:ind w:left="860" w:hanging="420"/>
      </w:pPr>
      <w:rPr>
        <w:rFonts w:ascii="HGP–¾’©B" w:eastAsia="HGPｺﾞｼｯｸM" w:hAnsi="HGP–¾’©B" w:cs="HGP–¾’©B"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C66627E"/>
    <w:multiLevelType w:val="hybridMultilevel"/>
    <w:tmpl w:val="92FC4E08"/>
    <w:lvl w:ilvl="0" w:tplc="3EF83638">
      <w:start w:val="1"/>
      <w:numFmt w:val="decimalEnclosedCircle"/>
      <w:lvlText w:val="%1"/>
      <w:lvlJc w:val="left"/>
      <w:pPr>
        <w:ind w:left="1500" w:hanging="420"/>
      </w:pPr>
      <w:rPr>
        <w:rFonts w:hint="eastAsia"/>
        <w:lang w:val="en-US"/>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19" w15:restartNumberingAfterBreak="0">
    <w:nsid w:val="44A64E93"/>
    <w:multiLevelType w:val="hybridMultilevel"/>
    <w:tmpl w:val="64FEF81A"/>
    <w:lvl w:ilvl="0" w:tplc="6D5E0A12">
      <w:start w:val="1"/>
      <w:numFmt w:val="decimal"/>
      <w:lvlText w:val="(%1)"/>
      <w:lvlJc w:val="left"/>
      <w:pPr>
        <w:ind w:left="420" w:hanging="420"/>
      </w:pPr>
      <w:rPr>
        <w:rFonts w:ascii="HGP–¾’©B" w:eastAsia="HGPｺﾞｼｯｸM" w:hAnsi="HGP–¾’©B" w:cs="HGP–¾’©B"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AA60367"/>
    <w:multiLevelType w:val="hybridMultilevel"/>
    <w:tmpl w:val="6032F4F0"/>
    <w:lvl w:ilvl="0" w:tplc="6D5E0A12">
      <w:start w:val="1"/>
      <w:numFmt w:val="decimal"/>
      <w:lvlText w:val="(%1)"/>
      <w:lvlJc w:val="left"/>
      <w:pPr>
        <w:ind w:left="1122" w:hanging="420"/>
      </w:pPr>
      <w:rPr>
        <w:rFonts w:ascii="HGP–¾’©B" w:eastAsia="HGPｺﾞｼｯｸM" w:hAnsi="HGP–¾’©B" w:cs="HGP–¾’©B"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21" w15:restartNumberingAfterBreak="0">
    <w:nsid w:val="4CE11106"/>
    <w:multiLevelType w:val="hybridMultilevel"/>
    <w:tmpl w:val="AFA495BA"/>
    <w:lvl w:ilvl="0" w:tplc="6D5E0A12">
      <w:start w:val="1"/>
      <w:numFmt w:val="decimal"/>
      <w:lvlText w:val="(%1)"/>
      <w:lvlJc w:val="left"/>
      <w:pPr>
        <w:ind w:left="375" w:hanging="375"/>
      </w:pPr>
      <w:rPr>
        <w:rFonts w:ascii="HGP–¾’©B" w:eastAsia="HGPｺﾞｼｯｸM" w:hAnsi="HGP–¾’©B" w:cs="HGP–¾’©B"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F0E0E15"/>
    <w:multiLevelType w:val="hybridMultilevel"/>
    <w:tmpl w:val="92A66B78"/>
    <w:lvl w:ilvl="0" w:tplc="7AE87FDC">
      <w:start w:val="1"/>
      <w:numFmt w:val="decimal"/>
      <w:lvlText w:val="(%1)"/>
      <w:lvlJc w:val="left"/>
      <w:pPr>
        <w:ind w:left="633" w:hanging="420"/>
      </w:pPr>
      <w:rPr>
        <w:rFonts w:ascii="ＭＳ 明朝" w:eastAsia="ＭＳ 明朝" w:hAnsi="ＭＳ 明朝" w:hint="eastAsia"/>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3" w15:restartNumberingAfterBreak="0">
    <w:nsid w:val="51515EED"/>
    <w:multiLevelType w:val="hybridMultilevel"/>
    <w:tmpl w:val="4B88FB36"/>
    <w:lvl w:ilvl="0" w:tplc="CB40DCD4">
      <w:start w:val="1"/>
      <w:numFmt w:val="decimal"/>
      <w:lvlText w:val="(%1)"/>
      <w:lvlJc w:val="left"/>
      <w:pPr>
        <w:ind w:left="1084" w:hanging="375"/>
      </w:pPr>
      <w:rPr>
        <w:rFonts w:ascii="HGP–¾’©B" w:hAnsi="HGP–¾’©B" w:cs="HGP–¾’©B"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4" w15:restartNumberingAfterBreak="0">
    <w:nsid w:val="538443FC"/>
    <w:multiLevelType w:val="hybridMultilevel"/>
    <w:tmpl w:val="C980A71E"/>
    <w:lvl w:ilvl="0" w:tplc="74CAD6D6">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25" w15:restartNumberingAfterBreak="0">
    <w:nsid w:val="53DC6E61"/>
    <w:multiLevelType w:val="hybridMultilevel"/>
    <w:tmpl w:val="595EC102"/>
    <w:lvl w:ilvl="0" w:tplc="6D5E0A12">
      <w:start w:val="1"/>
      <w:numFmt w:val="decimal"/>
      <w:lvlText w:val="(%1)"/>
      <w:lvlJc w:val="left"/>
      <w:pPr>
        <w:ind w:left="1129" w:hanging="420"/>
      </w:pPr>
      <w:rPr>
        <w:rFonts w:ascii="HGP–¾’©B" w:eastAsia="HGPｺﾞｼｯｸM" w:hAnsi="HGP–¾’©B" w:cs="HGP–¾’©B" w:hint="default"/>
      </w:rPr>
    </w:lvl>
    <w:lvl w:ilvl="1" w:tplc="154E94CC">
      <w:start w:val="1"/>
      <w:numFmt w:val="decimalFullWidth"/>
      <w:lvlText w:val="（注%2）"/>
      <w:lvlJc w:val="left"/>
      <w:pPr>
        <w:ind w:left="1849" w:hanging="720"/>
      </w:pPr>
      <w:rPr>
        <w:rFonts w:hint="default"/>
      </w:rPr>
    </w:lvl>
    <w:lvl w:ilvl="2" w:tplc="0409001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6" w15:restartNumberingAfterBreak="0">
    <w:nsid w:val="53E127C5"/>
    <w:multiLevelType w:val="hybridMultilevel"/>
    <w:tmpl w:val="909E824E"/>
    <w:lvl w:ilvl="0" w:tplc="0409000F">
      <w:start w:val="1"/>
      <w:numFmt w:val="decimal"/>
      <w:lvlText w:val="%1."/>
      <w:lvlJc w:val="left"/>
      <w:pPr>
        <w:ind w:left="420" w:hanging="420"/>
      </w:pPr>
    </w:lvl>
    <w:lvl w:ilvl="1" w:tplc="6EF8AF20">
      <w:numFmt w:val="bullet"/>
      <w:lvlText w:val="□"/>
      <w:lvlJc w:val="left"/>
      <w:pPr>
        <w:ind w:left="785" w:hanging="360"/>
      </w:pPr>
      <w:rPr>
        <w:rFonts w:ascii="ＭＳ Ｐゴシック" w:eastAsia="ＭＳ Ｐゴシック" w:hAnsi="ＭＳ Ｐゴシック" w:cs="ＭＳ 明朝" w:hint="eastAsia"/>
      </w:rPr>
    </w:lvl>
    <w:lvl w:ilvl="2" w:tplc="523E85E0">
      <w:start w:val="2"/>
      <w:numFmt w:val="bullet"/>
      <w:lvlText w:val="※"/>
      <w:lvlJc w:val="left"/>
      <w:pPr>
        <w:ind w:left="1200" w:hanging="360"/>
      </w:pPr>
      <w:rPr>
        <w:rFonts w:ascii="ＭＳ Ｐゴシック" w:eastAsia="ＭＳ Ｐゴシック" w:hAnsi="ＭＳ Ｐゴシック" w:cs="HGPｺﾞｼｯｸM" w:hint="eastAsia"/>
      </w:rPr>
    </w:lvl>
    <w:lvl w:ilvl="3" w:tplc="0409000F">
      <w:start w:val="1"/>
      <w:numFmt w:val="decimal"/>
      <w:lvlText w:val="%4."/>
      <w:lvlJc w:val="left"/>
      <w:pPr>
        <w:ind w:left="1680" w:hanging="420"/>
      </w:pPr>
    </w:lvl>
    <w:lvl w:ilvl="4" w:tplc="C8167ACE">
      <w:start w:val="1"/>
      <w:numFmt w:val="bullet"/>
      <w:lvlText w:val="※"/>
      <w:lvlJc w:val="left"/>
      <w:pPr>
        <w:ind w:left="2100" w:hanging="420"/>
      </w:pPr>
      <w:rPr>
        <w:rFonts w:ascii="ＭＳ Ｐゴシック" w:eastAsia="ＭＳ Ｐゴシック" w:hAnsi="ＭＳ Ｐゴシック"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DF3344"/>
    <w:multiLevelType w:val="hybridMultilevel"/>
    <w:tmpl w:val="A36CF888"/>
    <w:lvl w:ilvl="0" w:tplc="3EFA82AE">
      <w:start w:val="1"/>
      <w:numFmt w:val="bullet"/>
      <w:lvlText w:val="※"/>
      <w:lvlJc w:val="left"/>
      <w:pPr>
        <w:ind w:left="1271" w:hanging="420"/>
      </w:pPr>
      <w:rPr>
        <w:rFonts w:ascii="ＭＳ Ｐゴシック" w:eastAsia="ＭＳ Ｐゴシック" w:hAnsi="ＭＳ Ｐゴシック" w:hint="eastAsia"/>
        <w:lang w:val="en-US"/>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8" w15:restartNumberingAfterBreak="0">
    <w:nsid w:val="6E354707"/>
    <w:multiLevelType w:val="hybridMultilevel"/>
    <w:tmpl w:val="01E06022"/>
    <w:lvl w:ilvl="0" w:tplc="6D5E0A12">
      <w:start w:val="1"/>
      <w:numFmt w:val="decimal"/>
      <w:lvlText w:val="(%1)"/>
      <w:lvlJc w:val="left"/>
      <w:pPr>
        <w:ind w:left="1084" w:hanging="375"/>
      </w:pPr>
      <w:rPr>
        <w:rFonts w:ascii="HGP–¾’©B" w:eastAsia="HGPｺﾞｼｯｸM" w:hAnsi="HGP–¾’©B" w:cs="HGP–¾’©B" w:hint="default"/>
      </w:rPr>
    </w:lvl>
    <w:lvl w:ilvl="1" w:tplc="FDDC966C">
      <w:start w:val="1"/>
      <w:numFmt w:val="bullet"/>
      <w:lvlText w:val="※"/>
      <w:lvlJc w:val="left"/>
      <w:pPr>
        <w:ind w:left="1489" w:hanging="360"/>
      </w:pPr>
      <w:rPr>
        <w:rFonts w:ascii="ＭＳ Ｐゴシック" w:eastAsia="ＭＳ Ｐゴシック" w:hAnsi="ＭＳ Ｐゴシック" w:cs="HGP明朝B" w:hint="eastAsia"/>
      </w:rPr>
    </w:lvl>
    <w:lvl w:ilvl="2" w:tplc="0409001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9" w15:restartNumberingAfterBreak="0">
    <w:nsid w:val="71EB19DE"/>
    <w:multiLevelType w:val="hybridMultilevel"/>
    <w:tmpl w:val="D72E7698"/>
    <w:lvl w:ilvl="0" w:tplc="3EF83638">
      <w:start w:val="1"/>
      <w:numFmt w:val="decimalEnclosedCircle"/>
      <w:lvlText w:val="%1"/>
      <w:lvlJc w:val="left"/>
      <w:pPr>
        <w:ind w:left="1720" w:hanging="420"/>
      </w:pPr>
      <w:rPr>
        <w:rFonts w:hint="eastAsia"/>
        <w:lang w:val="en-US"/>
      </w:rPr>
    </w:lvl>
    <w:lvl w:ilvl="1" w:tplc="04090017" w:tentative="1">
      <w:start w:val="1"/>
      <w:numFmt w:val="aiueoFullWidth"/>
      <w:lvlText w:val="(%2)"/>
      <w:lvlJc w:val="left"/>
      <w:pPr>
        <w:ind w:left="2140" w:hanging="420"/>
      </w:pPr>
    </w:lvl>
    <w:lvl w:ilvl="2" w:tplc="04090011" w:tentative="1">
      <w:start w:val="1"/>
      <w:numFmt w:val="decimalEnclosedCircle"/>
      <w:lvlText w:val="%3"/>
      <w:lvlJc w:val="left"/>
      <w:pPr>
        <w:ind w:left="2560" w:hanging="420"/>
      </w:pPr>
    </w:lvl>
    <w:lvl w:ilvl="3" w:tplc="0409000F" w:tentative="1">
      <w:start w:val="1"/>
      <w:numFmt w:val="decimal"/>
      <w:lvlText w:val="%4."/>
      <w:lvlJc w:val="left"/>
      <w:pPr>
        <w:ind w:left="2980" w:hanging="420"/>
      </w:pPr>
    </w:lvl>
    <w:lvl w:ilvl="4" w:tplc="04090017" w:tentative="1">
      <w:start w:val="1"/>
      <w:numFmt w:val="aiueoFullWidth"/>
      <w:lvlText w:val="(%5)"/>
      <w:lvlJc w:val="left"/>
      <w:pPr>
        <w:ind w:left="3400" w:hanging="420"/>
      </w:pPr>
    </w:lvl>
    <w:lvl w:ilvl="5" w:tplc="04090011" w:tentative="1">
      <w:start w:val="1"/>
      <w:numFmt w:val="decimalEnclosedCircle"/>
      <w:lvlText w:val="%6"/>
      <w:lvlJc w:val="left"/>
      <w:pPr>
        <w:ind w:left="3820" w:hanging="420"/>
      </w:pPr>
    </w:lvl>
    <w:lvl w:ilvl="6" w:tplc="0409000F" w:tentative="1">
      <w:start w:val="1"/>
      <w:numFmt w:val="decimal"/>
      <w:lvlText w:val="%7."/>
      <w:lvlJc w:val="left"/>
      <w:pPr>
        <w:ind w:left="4240" w:hanging="420"/>
      </w:pPr>
    </w:lvl>
    <w:lvl w:ilvl="7" w:tplc="04090017" w:tentative="1">
      <w:start w:val="1"/>
      <w:numFmt w:val="aiueoFullWidth"/>
      <w:lvlText w:val="(%8)"/>
      <w:lvlJc w:val="left"/>
      <w:pPr>
        <w:ind w:left="4660" w:hanging="420"/>
      </w:pPr>
    </w:lvl>
    <w:lvl w:ilvl="8" w:tplc="04090011" w:tentative="1">
      <w:start w:val="1"/>
      <w:numFmt w:val="decimalEnclosedCircle"/>
      <w:lvlText w:val="%9"/>
      <w:lvlJc w:val="left"/>
      <w:pPr>
        <w:ind w:left="5080" w:hanging="420"/>
      </w:pPr>
    </w:lvl>
  </w:abstractNum>
  <w:abstractNum w:abstractNumId="30" w15:restartNumberingAfterBreak="0">
    <w:nsid w:val="74926171"/>
    <w:multiLevelType w:val="hybridMultilevel"/>
    <w:tmpl w:val="4BB6E53C"/>
    <w:lvl w:ilvl="0" w:tplc="B1C2FD98">
      <w:start w:val="1"/>
      <w:numFmt w:val="decimal"/>
      <w:lvlText w:val="(%1)"/>
      <w:lvlJc w:val="left"/>
      <w:pPr>
        <w:ind w:left="845" w:hanging="420"/>
      </w:pPr>
      <w:rPr>
        <w:rFonts w:ascii="HGP–¾’©B" w:eastAsia="HGPｺﾞｼｯｸM" w:hAnsi="HGP–¾’©B" w:cs="HGP–¾’©B" w:hint="default"/>
        <w:sz w:val="21"/>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1" w15:restartNumberingAfterBreak="0">
    <w:nsid w:val="754B0EBA"/>
    <w:multiLevelType w:val="hybridMultilevel"/>
    <w:tmpl w:val="46A6E2FE"/>
    <w:lvl w:ilvl="0" w:tplc="6D5E0A12">
      <w:start w:val="1"/>
      <w:numFmt w:val="decimal"/>
      <w:lvlText w:val="(%1)"/>
      <w:lvlJc w:val="left"/>
      <w:pPr>
        <w:ind w:left="845" w:hanging="420"/>
      </w:pPr>
      <w:rPr>
        <w:rFonts w:ascii="HGP–¾’©B" w:eastAsia="HGPｺﾞｼｯｸM" w:hAnsi="HGP–¾’©B" w:cs="HGP–¾’©B"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2" w15:restartNumberingAfterBreak="0">
    <w:nsid w:val="7FD27291"/>
    <w:multiLevelType w:val="hybridMultilevel"/>
    <w:tmpl w:val="0FE87E16"/>
    <w:lvl w:ilvl="0" w:tplc="7AE87FDC">
      <w:start w:val="1"/>
      <w:numFmt w:val="decimal"/>
      <w:lvlText w:val="(%1)"/>
      <w:lvlJc w:val="left"/>
      <w:pPr>
        <w:ind w:left="633" w:hanging="420"/>
      </w:pPr>
      <w:rPr>
        <w:rFonts w:ascii="ＭＳ 明朝" w:eastAsia="ＭＳ 明朝" w:hAnsi="ＭＳ 明朝" w:hint="eastAsia"/>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num w:numId="1">
    <w:abstractNumId w:val="26"/>
  </w:num>
  <w:num w:numId="2">
    <w:abstractNumId w:val="5"/>
  </w:num>
  <w:num w:numId="3">
    <w:abstractNumId w:val="28"/>
  </w:num>
  <w:num w:numId="4">
    <w:abstractNumId w:val="21"/>
  </w:num>
  <w:num w:numId="5">
    <w:abstractNumId w:val="23"/>
  </w:num>
  <w:num w:numId="6">
    <w:abstractNumId w:val="10"/>
  </w:num>
  <w:num w:numId="7">
    <w:abstractNumId w:val="12"/>
  </w:num>
  <w:num w:numId="8">
    <w:abstractNumId w:val="0"/>
  </w:num>
  <w:num w:numId="9">
    <w:abstractNumId w:val="2"/>
  </w:num>
  <w:num w:numId="10">
    <w:abstractNumId w:val="11"/>
  </w:num>
  <w:num w:numId="11">
    <w:abstractNumId w:val="19"/>
  </w:num>
  <w:num w:numId="12">
    <w:abstractNumId w:val="16"/>
  </w:num>
  <w:num w:numId="13">
    <w:abstractNumId w:val="14"/>
  </w:num>
  <w:num w:numId="14">
    <w:abstractNumId w:val="30"/>
  </w:num>
  <w:num w:numId="15">
    <w:abstractNumId w:val="25"/>
  </w:num>
  <w:num w:numId="16">
    <w:abstractNumId w:val="3"/>
  </w:num>
  <w:num w:numId="17">
    <w:abstractNumId w:val="27"/>
  </w:num>
  <w:num w:numId="18">
    <w:abstractNumId w:val="9"/>
  </w:num>
  <w:num w:numId="19">
    <w:abstractNumId w:val="24"/>
  </w:num>
  <w:num w:numId="20">
    <w:abstractNumId w:val="7"/>
  </w:num>
  <w:num w:numId="21">
    <w:abstractNumId w:val="4"/>
  </w:num>
  <w:num w:numId="22">
    <w:abstractNumId w:val="1"/>
  </w:num>
  <w:num w:numId="23">
    <w:abstractNumId w:val="15"/>
  </w:num>
  <w:num w:numId="24">
    <w:abstractNumId w:val="8"/>
  </w:num>
  <w:num w:numId="25">
    <w:abstractNumId w:val="32"/>
  </w:num>
  <w:num w:numId="26">
    <w:abstractNumId w:val="6"/>
  </w:num>
  <w:num w:numId="27">
    <w:abstractNumId w:val="20"/>
  </w:num>
  <w:num w:numId="28">
    <w:abstractNumId w:val="31"/>
  </w:num>
  <w:num w:numId="29">
    <w:abstractNumId w:val="17"/>
  </w:num>
  <w:num w:numId="30">
    <w:abstractNumId w:val="22"/>
  </w:num>
  <w:num w:numId="31">
    <w:abstractNumId w:val="13"/>
  </w:num>
  <w:num w:numId="32">
    <w:abstractNumId w:val="18"/>
  </w:num>
  <w:num w:numId="33">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nto Shinya">
    <w15:presenceInfo w15:providerId="AD" w15:userId="S::Kento.Shinya@jp.ey.com::c12c5a39-d72c-40b3-a0b8-3439eb8f2c4e"/>
  </w15:person>
  <w15:person w15:author="まどか">
    <w15:presenceInfo w15:providerId="Windows Live" w15:userId="f1b55a857ccde2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markup="0"/>
  <w:trackRevision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1CF"/>
    <w:rsid w:val="00004214"/>
    <w:rsid w:val="00013F99"/>
    <w:rsid w:val="00017172"/>
    <w:rsid w:val="00037A58"/>
    <w:rsid w:val="00046995"/>
    <w:rsid w:val="00051CD4"/>
    <w:rsid w:val="00054C12"/>
    <w:rsid w:val="0007140D"/>
    <w:rsid w:val="00073519"/>
    <w:rsid w:val="000833CB"/>
    <w:rsid w:val="000855F3"/>
    <w:rsid w:val="00085E35"/>
    <w:rsid w:val="0009319B"/>
    <w:rsid w:val="000A2F06"/>
    <w:rsid w:val="001108B5"/>
    <w:rsid w:val="00124DD6"/>
    <w:rsid w:val="0013647F"/>
    <w:rsid w:val="00155811"/>
    <w:rsid w:val="001564BB"/>
    <w:rsid w:val="00165135"/>
    <w:rsid w:val="00166BCC"/>
    <w:rsid w:val="00173292"/>
    <w:rsid w:val="00180DA5"/>
    <w:rsid w:val="00195CA5"/>
    <w:rsid w:val="00197F00"/>
    <w:rsid w:val="001A21E3"/>
    <w:rsid w:val="001B43C0"/>
    <w:rsid w:val="001B4425"/>
    <w:rsid w:val="001C3CD2"/>
    <w:rsid w:val="001C4B8C"/>
    <w:rsid w:val="001C4FCF"/>
    <w:rsid w:val="001E2F67"/>
    <w:rsid w:val="001F48E7"/>
    <w:rsid w:val="001F5BAF"/>
    <w:rsid w:val="00200C51"/>
    <w:rsid w:val="002163DA"/>
    <w:rsid w:val="00221F9A"/>
    <w:rsid w:val="00225FC8"/>
    <w:rsid w:val="00231055"/>
    <w:rsid w:val="0024182A"/>
    <w:rsid w:val="00255EA0"/>
    <w:rsid w:val="002572CC"/>
    <w:rsid w:val="0028452C"/>
    <w:rsid w:val="002A17FA"/>
    <w:rsid w:val="002A4F0C"/>
    <w:rsid w:val="002C5707"/>
    <w:rsid w:val="002C6EA8"/>
    <w:rsid w:val="002D5CE2"/>
    <w:rsid w:val="002E2A52"/>
    <w:rsid w:val="002E398E"/>
    <w:rsid w:val="002E6BC5"/>
    <w:rsid w:val="002E7DC1"/>
    <w:rsid w:val="002E7DF8"/>
    <w:rsid w:val="003013C2"/>
    <w:rsid w:val="00327A6A"/>
    <w:rsid w:val="00330E1C"/>
    <w:rsid w:val="00362FA4"/>
    <w:rsid w:val="0036341A"/>
    <w:rsid w:val="00393DF2"/>
    <w:rsid w:val="003A18B4"/>
    <w:rsid w:val="003A525A"/>
    <w:rsid w:val="003A7C4E"/>
    <w:rsid w:val="003C21C5"/>
    <w:rsid w:val="003D0127"/>
    <w:rsid w:val="003F1DDA"/>
    <w:rsid w:val="0040627B"/>
    <w:rsid w:val="004111CF"/>
    <w:rsid w:val="00412594"/>
    <w:rsid w:val="004155FF"/>
    <w:rsid w:val="00423F09"/>
    <w:rsid w:val="0042477F"/>
    <w:rsid w:val="00426432"/>
    <w:rsid w:val="004A6B90"/>
    <w:rsid w:val="004D6C7D"/>
    <w:rsid w:val="004E610A"/>
    <w:rsid w:val="004F1455"/>
    <w:rsid w:val="004F22CD"/>
    <w:rsid w:val="00521C44"/>
    <w:rsid w:val="00525018"/>
    <w:rsid w:val="00535E4E"/>
    <w:rsid w:val="0054415C"/>
    <w:rsid w:val="005559E8"/>
    <w:rsid w:val="00564831"/>
    <w:rsid w:val="00566CF8"/>
    <w:rsid w:val="00581A0C"/>
    <w:rsid w:val="005F69B5"/>
    <w:rsid w:val="005F7037"/>
    <w:rsid w:val="00606154"/>
    <w:rsid w:val="006161D6"/>
    <w:rsid w:val="006243B5"/>
    <w:rsid w:val="0062483D"/>
    <w:rsid w:val="006266AC"/>
    <w:rsid w:val="00630B0E"/>
    <w:rsid w:val="006676A3"/>
    <w:rsid w:val="006839D2"/>
    <w:rsid w:val="006A6926"/>
    <w:rsid w:val="006C09A2"/>
    <w:rsid w:val="006C79DB"/>
    <w:rsid w:val="006D2D15"/>
    <w:rsid w:val="006E57F1"/>
    <w:rsid w:val="00700422"/>
    <w:rsid w:val="00700AFA"/>
    <w:rsid w:val="00707FC3"/>
    <w:rsid w:val="0071572A"/>
    <w:rsid w:val="007235B2"/>
    <w:rsid w:val="00727470"/>
    <w:rsid w:val="007309DC"/>
    <w:rsid w:val="00737FDF"/>
    <w:rsid w:val="00746A05"/>
    <w:rsid w:val="00751C23"/>
    <w:rsid w:val="007A7736"/>
    <w:rsid w:val="007D47F1"/>
    <w:rsid w:val="007E0918"/>
    <w:rsid w:val="00804D60"/>
    <w:rsid w:val="008300F3"/>
    <w:rsid w:val="00873EE3"/>
    <w:rsid w:val="008744E7"/>
    <w:rsid w:val="00874E0D"/>
    <w:rsid w:val="00876D4B"/>
    <w:rsid w:val="00884A15"/>
    <w:rsid w:val="008857E6"/>
    <w:rsid w:val="008875DD"/>
    <w:rsid w:val="008910D9"/>
    <w:rsid w:val="009020F9"/>
    <w:rsid w:val="00927F81"/>
    <w:rsid w:val="009904AE"/>
    <w:rsid w:val="0099185A"/>
    <w:rsid w:val="009F46C9"/>
    <w:rsid w:val="00A130F1"/>
    <w:rsid w:val="00A15584"/>
    <w:rsid w:val="00A47A65"/>
    <w:rsid w:val="00A66433"/>
    <w:rsid w:val="00A6664A"/>
    <w:rsid w:val="00A750FF"/>
    <w:rsid w:val="00A82623"/>
    <w:rsid w:val="00A95B81"/>
    <w:rsid w:val="00AA0B70"/>
    <w:rsid w:val="00AB1C91"/>
    <w:rsid w:val="00AF058E"/>
    <w:rsid w:val="00B45A34"/>
    <w:rsid w:val="00B51294"/>
    <w:rsid w:val="00B71E3C"/>
    <w:rsid w:val="00B73EA4"/>
    <w:rsid w:val="00BA3368"/>
    <w:rsid w:val="00BC0835"/>
    <w:rsid w:val="00BC7566"/>
    <w:rsid w:val="00BD2EDF"/>
    <w:rsid w:val="00BD68C6"/>
    <w:rsid w:val="00BE7A01"/>
    <w:rsid w:val="00C05EE2"/>
    <w:rsid w:val="00C3444C"/>
    <w:rsid w:val="00C80857"/>
    <w:rsid w:val="00C937A1"/>
    <w:rsid w:val="00C94553"/>
    <w:rsid w:val="00C956D1"/>
    <w:rsid w:val="00CD779E"/>
    <w:rsid w:val="00D2323C"/>
    <w:rsid w:val="00D31BD5"/>
    <w:rsid w:val="00D37BA1"/>
    <w:rsid w:val="00D4218C"/>
    <w:rsid w:val="00D660F4"/>
    <w:rsid w:val="00D777F9"/>
    <w:rsid w:val="00D92D62"/>
    <w:rsid w:val="00D97E9D"/>
    <w:rsid w:val="00DA3386"/>
    <w:rsid w:val="00DC7500"/>
    <w:rsid w:val="00DD335F"/>
    <w:rsid w:val="00DE28B0"/>
    <w:rsid w:val="00DE441A"/>
    <w:rsid w:val="00DE4B47"/>
    <w:rsid w:val="00DF166B"/>
    <w:rsid w:val="00DF77DE"/>
    <w:rsid w:val="00E060A5"/>
    <w:rsid w:val="00E37DE1"/>
    <w:rsid w:val="00E4252D"/>
    <w:rsid w:val="00E444B4"/>
    <w:rsid w:val="00E6309C"/>
    <w:rsid w:val="00E77453"/>
    <w:rsid w:val="00E83351"/>
    <w:rsid w:val="00E9090C"/>
    <w:rsid w:val="00E91855"/>
    <w:rsid w:val="00E9215C"/>
    <w:rsid w:val="00EA6BAF"/>
    <w:rsid w:val="00EC03B9"/>
    <w:rsid w:val="00EC2A44"/>
    <w:rsid w:val="00EC2CBA"/>
    <w:rsid w:val="00EE5CBB"/>
    <w:rsid w:val="00F00A12"/>
    <w:rsid w:val="00F00B7B"/>
    <w:rsid w:val="00F05539"/>
    <w:rsid w:val="00F15FBC"/>
    <w:rsid w:val="00F52535"/>
    <w:rsid w:val="00F54A10"/>
    <w:rsid w:val="00F6417D"/>
    <w:rsid w:val="00F73A45"/>
    <w:rsid w:val="00F858CB"/>
    <w:rsid w:val="00F9326D"/>
    <w:rsid w:val="00FA40BC"/>
    <w:rsid w:val="00FB1C67"/>
    <w:rsid w:val="00FB5349"/>
    <w:rsid w:val="00FF32F3"/>
    <w:rsid w:val="00FF7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A81C2D5"/>
  <w15:docId w15:val="{0A5EEA9E-0B34-4FD3-9B7C-795F43F21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5CA5"/>
    <w:pPr>
      <w:tabs>
        <w:tab w:val="center" w:pos="4252"/>
        <w:tab w:val="right" w:pos="8504"/>
      </w:tabs>
      <w:snapToGrid w:val="0"/>
    </w:pPr>
  </w:style>
  <w:style w:type="character" w:customStyle="1" w:styleId="a4">
    <w:name w:val="ヘッダー (文字)"/>
    <w:basedOn w:val="a0"/>
    <w:link w:val="a3"/>
    <w:uiPriority w:val="99"/>
    <w:rsid w:val="00195CA5"/>
  </w:style>
  <w:style w:type="paragraph" w:styleId="a5">
    <w:name w:val="footer"/>
    <w:basedOn w:val="a"/>
    <w:link w:val="a6"/>
    <w:uiPriority w:val="99"/>
    <w:unhideWhenUsed/>
    <w:rsid w:val="00195CA5"/>
    <w:pPr>
      <w:tabs>
        <w:tab w:val="center" w:pos="4252"/>
        <w:tab w:val="right" w:pos="8504"/>
      </w:tabs>
      <w:snapToGrid w:val="0"/>
    </w:pPr>
  </w:style>
  <w:style w:type="character" w:customStyle="1" w:styleId="a6">
    <w:name w:val="フッター (文字)"/>
    <w:basedOn w:val="a0"/>
    <w:link w:val="a5"/>
    <w:uiPriority w:val="99"/>
    <w:rsid w:val="00195CA5"/>
  </w:style>
  <w:style w:type="paragraph" w:styleId="a7">
    <w:name w:val="List Paragraph"/>
    <w:basedOn w:val="a"/>
    <w:uiPriority w:val="34"/>
    <w:qFormat/>
    <w:rsid w:val="00195CA5"/>
    <w:pPr>
      <w:ind w:leftChars="400" w:left="840"/>
    </w:pPr>
  </w:style>
  <w:style w:type="character" w:styleId="a8">
    <w:name w:val="Hyperlink"/>
    <w:basedOn w:val="a0"/>
    <w:uiPriority w:val="99"/>
    <w:unhideWhenUsed/>
    <w:rsid w:val="00804D60"/>
    <w:rPr>
      <w:color w:val="0563C1" w:themeColor="hyperlink"/>
      <w:u w:val="single"/>
    </w:rPr>
  </w:style>
  <w:style w:type="paragraph" w:styleId="a9">
    <w:name w:val="Balloon Text"/>
    <w:basedOn w:val="a"/>
    <w:link w:val="aa"/>
    <w:uiPriority w:val="99"/>
    <w:semiHidden/>
    <w:unhideWhenUsed/>
    <w:rsid w:val="006676A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76A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C5707"/>
    <w:rPr>
      <w:sz w:val="18"/>
      <w:szCs w:val="18"/>
    </w:rPr>
  </w:style>
  <w:style w:type="paragraph" w:styleId="ac">
    <w:name w:val="annotation text"/>
    <w:basedOn w:val="a"/>
    <w:link w:val="ad"/>
    <w:uiPriority w:val="99"/>
    <w:semiHidden/>
    <w:unhideWhenUsed/>
    <w:rsid w:val="002C5707"/>
    <w:pPr>
      <w:jc w:val="left"/>
    </w:pPr>
  </w:style>
  <w:style w:type="character" w:customStyle="1" w:styleId="ad">
    <w:name w:val="コメント文字列 (文字)"/>
    <w:basedOn w:val="a0"/>
    <w:link w:val="ac"/>
    <w:uiPriority w:val="99"/>
    <w:semiHidden/>
    <w:rsid w:val="002C5707"/>
  </w:style>
  <w:style w:type="paragraph" w:styleId="ae">
    <w:name w:val="annotation subject"/>
    <w:basedOn w:val="ac"/>
    <w:next w:val="ac"/>
    <w:link w:val="af"/>
    <w:uiPriority w:val="99"/>
    <w:semiHidden/>
    <w:unhideWhenUsed/>
    <w:rsid w:val="002C5707"/>
    <w:rPr>
      <w:b/>
      <w:bCs/>
    </w:rPr>
  </w:style>
  <w:style w:type="character" w:customStyle="1" w:styleId="af">
    <w:name w:val="コメント内容 (文字)"/>
    <w:basedOn w:val="ad"/>
    <w:link w:val="ae"/>
    <w:uiPriority w:val="99"/>
    <w:semiHidden/>
    <w:rsid w:val="002C57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756</TotalTime>
  <Pages>3</Pages>
  <Words>357</Words>
  <Characters>2040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Ernst &amp; Young</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Yoichiro Higuma</dc:creator>
  <cp:keywords/>
  <dc:description/>
  <cp:lastModifiedBy>まどか</cp:lastModifiedBy>
  <cp:revision>72</cp:revision>
  <cp:lastPrinted>2018-06-14T00:12:00Z</cp:lastPrinted>
  <dcterms:created xsi:type="dcterms:W3CDTF">2018-06-15T03:17:00Z</dcterms:created>
  <dcterms:modified xsi:type="dcterms:W3CDTF">2021-04-26T08:22:00Z</dcterms:modified>
</cp:coreProperties>
</file>